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6C218BF6" w:rsidR="0025617A" w:rsidRPr="00445918" w:rsidRDefault="00CE056E" w:rsidP="00C001F9">
      <w:pPr>
        <w:pStyle w:val="Heading1"/>
        <w:jc w:val="center"/>
        <w:rPr>
          <w:rFonts w:asciiTheme="minorHAnsi" w:hAnsiTheme="minorHAnsi" w:cs="Arial"/>
          <w:sz w:val="40"/>
          <w:lang w:val="en-US"/>
        </w:rPr>
      </w:pPr>
      <w:r w:rsidRPr="00074158">
        <w:rPr>
          <w:rFonts w:asciiTheme="minorHAnsi" w:hAnsiTheme="minorHAnsi" w:cs="Arial"/>
          <w:sz w:val="40"/>
        </w:rPr>
        <w:t>Impact Analysis Report</w:t>
      </w:r>
      <w:r w:rsidR="00445918">
        <w:rPr>
          <w:rFonts w:asciiTheme="minorHAnsi" w:hAnsiTheme="minorHAnsi" w:cs="Arial"/>
          <w:sz w:val="40"/>
          <w:lang w:val="en-US"/>
        </w:rPr>
        <w:t>/ RFC-</w:t>
      </w:r>
      <w:r w:rsidR="00A87908" w:rsidRPr="00A87908">
        <w:rPr>
          <w:rFonts w:asciiTheme="minorHAnsi" w:hAnsiTheme="minorHAnsi" w:cs="Arial"/>
          <w:color w:val="00B050"/>
          <w:sz w:val="40"/>
          <w:lang w:val="en-US"/>
        </w:rPr>
        <w:t>Applied</w:t>
      </w:r>
    </w:p>
    <w:p w14:paraId="7564DB7C" w14:textId="77777777" w:rsidR="0025617A" w:rsidRPr="00074158" w:rsidRDefault="0025617A" w:rsidP="00C001F9">
      <w:pPr>
        <w:jc w:val="center"/>
        <w:rPr>
          <w:rFonts w:asciiTheme="minorHAnsi" w:hAnsiTheme="minorHAnsi" w:cs="Arial"/>
          <w:b/>
          <w:bCs/>
          <w:sz w:val="32"/>
          <w:szCs w:val="32"/>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4"/>
        <w:gridCol w:w="6812"/>
      </w:tblGrid>
      <w:tr w:rsidR="00CE056E" w:rsidRPr="002337D9" w14:paraId="79F845B0" w14:textId="77777777" w:rsidTr="005F6FA6">
        <w:trPr>
          <w:trHeight w:val="315"/>
        </w:trPr>
        <w:tc>
          <w:tcPr>
            <w:tcW w:w="3154" w:type="dxa"/>
            <w:shd w:val="clear" w:color="auto" w:fill="D9D9D9" w:themeFill="background1" w:themeFillShade="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812" w:type="dxa"/>
          </w:tcPr>
          <w:p w14:paraId="677E7917" w14:textId="16B9BFEF" w:rsidR="00CE056E" w:rsidRPr="001A4E68" w:rsidRDefault="001A4E68" w:rsidP="00DD3CF0">
            <w:pPr>
              <w:pStyle w:val="HTMLPreformatted"/>
              <w:spacing w:before="40" w:line="225" w:lineRule="atLeast"/>
              <w:rPr>
                <w:rFonts w:ascii="Aptos" w:hAnsi="Aptos" w:cs="Arial"/>
                <w:color w:val="31849B" w:themeColor="accent5" w:themeShade="BF"/>
                <w:lang w:val="en-GB"/>
              </w:rPr>
            </w:pPr>
            <w:r w:rsidRPr="001A4E68">
              <w:rPr>
                <w:rStyle w:val="normaltextrun"/>
                <w:rFonts w:ascii="Aptos" w:hAnsi="Aptos" w:cs="Calibri"/>
                <w:b/>
                <w:bCs/>
                <w:color w:val="31849B" w:themeColor="accent5" w:themeShade="BF"/>
                <w:shd w:val="clear" w:color="auto" w:fill="FFFFFF"/>
                <w:lang w:val="en-GB"/>
              </w:rPr>
              <w:t>RFC-List.43_</w:t>
            </w:r>
            <w:r w:rsidR="004F14D1" w:rsidRPr="001A4E68">
              <w:rPr>
                <w:rStyle w:val="normaltextrun"/>
                <w:rFonts w:ascii="Aptos" w:hAnsi="Aptos" w:cs="Calibri"/>
                <w:b/>
                <w:bCs/>
                <w:color w:val="31849B" w:themeColor="accent5" w:themeShade="BF"/>
                <w:shd w:val="clear" w:color="auto" w:fill="FFFFFF"/>
                <w:lang w:val="en-GB"/>
              </w:rPr>
              <w:t>RFC_NCTS_0</w:t>
            </w:r>
            <w:r w:rsidR="00E80388" w:rsidRPr="001A4E68">
              <w:rPr>
                <w:rStyle w:val="normaltextrun"/>
                <w:rFonts w:ascii="Aptos" w:hAnsi="Aptos" w:cs="Calibri"/>
                <w:b/>
                <w:bCs/>
                <w:color w:val="31849B" w:themeColor="accent5" w:themeShade="BF"/>
                <w:shd w:val="clear" w:color="auto" w:fill="FFFFFF"/>
                <w:lang w:val="en-GB"/>
              </w:rPr>
              <w:t>30</w:t>
            </w:r>
            <w:r w:rsidR="006E6024" w:rsidRPr="001A4E68">
              <w:rPr>
                <w:rStyle w:val="normaltextrun"/>
                <w:rFonts w:ascii="Aptos" w:hAnsi="Aptos" w:cs="Calibri"/>
                <w:b/>
                <w:bCs/>
                <w:color w:val="31849B" w:themeColor="accent5" w:themeShade="BF"/>
                <w:shd w:val="clear" w:color="auto" w:fill="FFFFFF"/>
                <w:lang w:val="en-GB"/>
              </w:rPr>
              <w:t>6</w:t>
            </w:r>
            <w:r w:rsidR="00CB4141" w:rsidRPr="001A4E68">
              <w:rPr>
                <w:rStyle w:val="normaltextrun"/>
                <w:rFonts w:ascii="Aptos" w:hAnsi="Aptos" w:cs="Calibri"/>
                <w:b/>
                <w:bCs/>
                <w:color w:val="31849B" w:themeColor="accent5" w:themeShade="BF"/>
                <w:shd w:val="clear" w:color="auto" w:fill="FFFFFF"/>
                <w:lang w:val="en-IE"/>
              </w:rPr>
              <w:t>_</w:t>
            </w:r>
            <w:r w:rsidR="00975E0D" w:rsidRPr="001A4E68">
              <w:rPr>
                <w:rStyle w:val="normaltextrun"/>
                <w:rFonts w:ascii="Aptos" w:hAnsi="Aptos" w:cs="Calibri"/>
                <w:b/>
                <w:bCs/>
                <w:color w:val="31849B" w:themeColor="accent5" w:themeShade="BF"/>
                <w:shd w:val="clear" w:color="auto" w:fill="FFFFFF"/>
                <w:lang w:val="en-GB"/>
              </w:rPr>
              <w:t>CSRD2</w:t>
            </w:r>
            <w:r w:rsidR="00F62FA3" w:rsidRPr="001A4E68">
              <w:rPr>
                <w:rStyle w:val="normaltextrun"/>
                <w:rFonts w:ascii="Aptos" w:hAnsi="Aptos" w:cs="Calibri"/>
                <w:b/>
                <w:bCs/>
                <w:color w:val="31849B" w:themeColor="accent5" w:themeShade="BF"/>
                <w:shd w:val="clear" w:color="auto" w:fill="FFFFFF"/>
                <w:lang w:val="en-GB"/>
              </w:rPr>
              <w:t>-</w:t>
            </w:r>
            <w:r w:rsidR="006B176B" w:rsidRPr="001A4E68">
              <w:rPr>
                <w:rStyle w:val="normaltextrun"/>
                <w:rFonts w:ascii="Aptos" w:hAnsi="Aptos" w:cs="Calibri"/>
                <w:b/>
                <w:bCs/>
                <w:color w:val="31849B" w:themeColor="accent5" w:themeShade="BF"/>
                <w:shd w:val="clear" w:color="auto" w:fill="FFFFFF"/>
                <w:lang w:val="en-GB"/>
              </w:rPr>
              <w:t>CL</w:t>
            </w:r>
            <w:r w:rsidR="00C27EB7" w:rsidRPr="001A4E68">
              <w:rPr>
                <w:rStyle w:val="normaltextrun"/>
                <w:rFonts w:ascii="Aptos" w:hAnsi="Aptos" w:cs="Calibri"/>
                <w:b/>
                <w:bCs/>
                <w:color w:val="31849B" w:themeColor="accent5" w:themeShade="BF"/>
                <w:shd w:val="clear" w:color="auto" w:fill="FFFFFF"/>
                <w:lang w:val="en-GB"/>
              </w:rPr>
              <w:t>0</w:t>
            </w:r>
            <w:r w:rsidR="006E6024" w:rsidRPr="001A4E68">
              <w:rPr>
                <w:rStyle w:val="normaltextrun"/>
                <w:rFonts w:ascii="Aptos" w:hAnsi="Aptos" w:cs="Calibri"/>
                <w:b/>
                <w:bCs/>
                <w:color w:val="31849B" w:themeColor="accent5" w:themeShade="BF"/>
                <w:shd w:val="clear" w:color="auto" w:fill="FFFFFF"/>
                <w:lang w:val="en-GB"/>
              </w:rPr>
              <w:t>19</w:t>
            </w:r>
          </w:p>
        </w:tc>
      </w:tr>
      <w:tr w:rsidR="00FE4EC9" w:rsidRPr="002337D9" w14:paraId="05141D7D" w14:textId="77777777" w:rsidTr="005F6FA6">
        <w:trPr>
          <w:trHeight w:val="315"/>
        </w:trPr>
        <w:tc>
          <w:tcPr>
            <w:tcW w:w="3154" w:type="dxa"/>
            <w:shd w:val="clear" w:color="auto" w:fill="D9D9D9" w:themeFill="background1" w:themeFillShade="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812" w:type="dxa"/>
          </w:tcPr>
          <w:p w14:paraId="58B078B8" w14:textId="48B465A1" w:rsidR="00FE4EC9" w:rsidRPr="00DD3CF0" w:rsidRDefault="00C27EB7" w:rsidP="00732412">
            <w:pPr>
              <w:pStyle w:val="HTMLPreformatted"/>
              <w:spacing w:before="40" w:line="225" w:lineRule="atLeast"/>
              <w:rPr>
                <w:rFonts w:asciiTheme="minorHAnsi" w:hAnsiTheme="minorHAnsi" w:cs="Arial"/>
                <w:sz w:val="22"/>
                <w:szCs w:val="22"/>
                <w:lang w:val="en-US"/>
              </w:rPr>
            </w:pPr>
            <w:r w:rsidRPr="00C27EB7">
              <w:rPr>
                <w:rStyle w:val="normaltextrun"/>
                <w:rFonts w:ascii="Calibri" w:hAnsi="Calibri"/>
                <w:b/>
                <w:bCs/>
                <w:color w:val="000000"/>
                <w:sz w:val="22"/>
                <w:szCs w:val="22"/>
                <w:shd w:val="clear" w:color="auto" w:fill="FFFFFF"/>
                <w:lang w:val="en-GB"/>
              </w:rPr>
              <w:t>IM</w:t>
            </w:r>
            <w:r w:rsidR="00496336">
              <w:rPr>
                <w:rStyle w:val="normaltextrun"/>
                <w:rFonts w:ascii="Calibri" w:hAnsi="Calibri"/>
                <w:b/>
                <w:bCs/>
                <w:color w:val="000000"/>
                <w:sz w:val="22"/>
                <w:szCs w:val="22"/>
                <w:shd w:val="clear" w:color="auto" w:fill="FFFFFF"/>
                <w:lang w:val="en-GB"/>
              </w:rPr>
              <w:t>552552</w:t>
            </w:r>
            <w:r w:rsidR="006B1F97">
              <w:rPr>
                <w:rStyle w:val="normaltextrun"/>
                <w:rFonts w:ascii="Calibri" w:hAnsi="Calibri"/>
                <w:b/>
                <w:bCs/>
                <w:color w:val="000000"/>
                <w:sz w:val="22"/>
                <w:szCs w:val="22"/>
                <w:shd w:val="clear" w:color="auto" w:fill="FFFFFF"/>
                <w:lang w:val="en-GB"/>
              </w:rPr>
              <w:t>,</w:t>
            </w:r>
            <w:r w:rsidR="006B1F97" w:rsidRPr="006B1F97">
              <w:rPr>
                <w:rStyle w:val="normaltextrun"/>
                <w:rFonts w:ascii="Calibri" w:hAnsi="Calibri"/>
                <w:b/>
                <w:bCs/>
                <w:color w:val="000000"/>
                <w:sz w:val="22"/>
                <w:szCs w:val="22"/>
                <w:shd w:val="clear" w:color="auto" w:fill="FFFFFF"/>
                <w:lang w:val="en-GB"/>
              </w:rPr>
              <w:t xml:space="preserve"> IM546649</w:t>
            </w:r>
            <w:r w:rsidR="00D10FE2">
              <w:rPr>
                <w:rStyle w:val="normaltextrun"/>
                <w:rFonts w:ascii="Calibri" w:hAnsi="Calibri"/>
                <w:b/>
                <w:bCs/>
                <w:color w:val="000000"/>
                <w:sz w:val="22"/>
                <w:szCs w:val="22"/>
                <w:shd w:val="clear" w:color="auto" w:fill="FFFFFF"/>
                <w:lang w:val="en-GB"/>
              </w:rPr>
              <w:t>,</w:t>
            </w:r>
            <w:r w:rsidR="00D10FE2">
              <w:rPr>
                <w:rStyle w:val="normaltextrun"/>
                <w:rFonts w:ascii="Calibri" w:hAnsi="Calibri"/>
                <w:b/>
                <w:bCs/>
                <w:color w:val="000000"/>
                <w:sz w:val="22"/>
                <w:szCs w:val="22"/>
                <w:shd w:val="clear" w:color="auto" w:fill="FFFFFF"/>
              </w:rPr>
              <w:t xml:space="preserve"> </w:t>
            </w:r>
            <w:r w:rsidR="00D10FE2" w:rsidRPr="00D10FE2">
              <w:rPr>
                <w:rStyle w:val="normaltextrun"/>
                <w:rFonts w:ascii="Calibri" w:hAnsi="Calibri"/>
                <w:b/>
                <w:bCs/>
                <w:color w:val="000000"/>
                <w:sz w:val="22"/>
                <w:szCs w:val="22"/>
                <w:shd w:val="clear" w:color="auto" w:fill="FFFFFF"/>
              </w:rPr>
              <w:t>IM731861</w:t>
            </w:r>
          </w:p>
        </w:tc>
      </w:tr>
      <w:tr w:rsidR="00EE7CA2" w:rsidRPr="00112C5C" w14:paraId="6722BE22" w14:textId="77777777" w:rsidTr="005F6FA6">
        <w:trPr>
          <w:trHeight w:val="315"/>
        </w:trPr>
        <w:tc>
          <w:tcPr>
            <w:tcW w:w="3154" w:type="dxa"/>
            <w:shd w:val="clear" w:color="auto" w:fill="D9D9D9" w:themeFill="background1" w:themeFillShade="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812" w:type="dxa"/>
          </w:tcPr>
          <w:p w14:paraId="189D5717" w14:textId="5F926266" w:rsidR="00EE7CA2" w:rsidRPr="00112C5C" w:rsidRDefault="00112C5C" w:rsidP="007B1345">
            <w:pPr>
              <w:pStyle w:val="HTMLPreformatted"/>
              <w:spacing w:before="40" w:line="225" w:lineRule="atLeast"/>
              <w:rPr>
                <w:rFonts w:asciiTheme="minorHAnsi" w:hAnsiTheme="minorHAnsi" w:cs="Arial"/>
                <w:bCs/>
                <w:sz w:val="22"/>
                <w:szCs w:val="22"/>
                <w:lang w:val="nl-NL"/>
              </w:rPr>
            </w:pPr>
            <w:r w:rsidRPr="00112C5C">
              <w:rPr>
                <w:rStyle w:val="normaltextrun"/>
                <w:rFonts w:ascii="Calibri" w:hAnsi="Calibri" w:cs="Calibri"/>
                <w:b/>
                <w:color w:val="000000"/>
                <w:shd w:val="clear" w:color="auto" w:fill="FFFFFF"/>
                <w:lang w:val="nl-NL"/>
              </w:rPr>
              <w:t>N</w:t>
            </w:r>
            <w:r>
              <w:rPr>
                <w:rStyle w:val="normaltextrun"/>
                <w:rFonts w:ascii="Calibri" w:hAnsi="Calibri" w:cs="Calibri"/>
                <w:b/>
                <w:color w:val="000000"/>
                <w:shd w:val="clear" w:color="auto" w:fill="FFFFFF"/>
              </w:rPr>
              <w:t>A-LU, NA-LV</w:t>
            </w:r>
          </w:p>
        </w:tc>
      </w:tr>
      <w:tr w:rsidR="00CE056E" w:rsidRPr="002337D9" w14:paraId="75552075" w14:textId="77777777" w:rsidTr="005F6FA6">
        <w:trPr>
          <w:trHeight w:val="815"/>
        </w:trPr>
        <w:tc>
          <w:tcPr>
            <w:tcW w:w="3154" w:type="dxa"/>
            <w:shd w:val="clear" w:color="auto" w:fill="D9D9D9" w:themeFill="background1" w:themeFillShade="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812" w:type="dxa"/>
          </w:tcPr>
          <w:p w14:paraId="1562138F" w14:textId="42B614A7" w:rsidR="00D51D64" w:rsidRDefault="00975E0D" w:rsidP="00634DA8">
            <w:pPr>
              <w:pStyle w:val="ListParagraph"/>
              <w:numPr>
                <w:ilvl w:val="0"/>
                <w:numId w:val="1"/>
              </w:numPr>
              <w:ind w:left="360"/>
              <w:rPr>
                <w:rFonts w:asciiTheme="minorHAnsi" w:hAnsiTheme="minorHAnsi" w:cs="Arial"/>
                <w:b/>
                <w:bCs/>
                <w:sz w:val="22"/>
                <w:szCs w:val="22"/>
              </w:rPr>
            </w:pPr>
            <w:r w:rsidRPr="00DD3CF0">
              <w:rPr>
                <w:rFonts w:asciiTheme="minorHAnsi" w:hAnsiTheme="minorHAnsi" w:cs="Arial"/>
                <w:b/>
                <w:bCs/>
                <w:sz w:val="22"/>
                <w:szCs w:val="22"/>
              </w:rPr>
              <w:t>CS/RD</w:t>
            </w:r>
            <w:r w:rsidR="00BA0D7B" w:rsidRPr="00DD3CF0">
              <w:rPr>
                <w:rFonts w:asciiTheme="minorHAnsi" w:hAnsiTheme="minorHAnsi" w:cs="Arial"/>
                <w:b/>
                <w:bCs/>
                <w:sz w:val="22"/>
                <w:szCs w:val="22"/>
              </w:rPr>
              <w:t xml:space="preserve">2 </w:t>
            </w:r>
            <w:r w:rsidR="00BA0D7B">
              <w:rPr>
                <w:rFonts w:asciiTheme="minorHAnsi" w:hAnsiTheme="minorHAnsi" w:cs="Arial"/>
                <w:b/>
                <w:bCs/>
                <w:sz w:val="22"/>
                <w:szCs w:val="22"/>
              </w:rPr>
              <w:t xml:space="preserve">PROD </w:t>
            </w:r>
            <w:r w:rsidRPr="00DD3CF0">
              <w:rPr>
                <w:rFonts w:asciiTheme="minorHAnsi" w:hAnsiTheme="minorHAnsi" w:cs="Arial"/>
                <w:b/>
                <w:bCs/>
                <w:sz w:val="22"/>
                <w:szCs w:val="22"/>
              </w:rPr>
              <w:t xml:space="preserve">for </w:t>
            </w:r>
            <w:r w:rsidR="00AE52F2" w:rsidRPr="00DD3CF0">
              <w:rPr>
                <w:rFonts w:asciiTheme="minorHAnsi" w:hAnsiTheme="minorHAnsi" w:cs="Arial"/>
                <w:b/>
                <w:bCs/>
                <w:sz w:val="22"/>
                <w:szCs w:val="22"/>
              </w:rPr>
              <w:t>NCTS-P</w:t>
            </w:r>
            <w:r w:rsidR="00B5059C">
              <w:rPr>
                <w:rFonts w:asciiTheme="minorHAnsi" w:hAnsiTheme="minorHAnsi" w:cs="Arial"/>
                <w:b/>
                <w:bCs/>
                <w:sz w:val="22"/>
                <w:szCs w:val="22"/>
              </w:rPr>
              <w:t>5</w:t>
            </w:r>
          </w:p>
          <w:p w14:paraId="308281B0" w14:textId="6B75550A" w:rsidR="00C27EB7" w:rsidRDefault="00C27EB7" w:rsidP="00634DA8">
            <w:pPr>
              <w:pStyle w:val="ListParagraph"/>
              <w:numPr>
                <w:ilvl w:val="0"/>
                <w:numId w:val="1"/>
              </w:numPr>
              <w:ind w:left="360"/>
              <w:rPr>
                <w:rFonts w:asciiTheme="minorHAnsi" w:hAnsiTheme="minorHAnsi" w:cs="Arial"/>
                <w:b/>
                <w:bCs/>
                <w:sz w:val="22"/>
                <w:szCs w:val="22"/>
              </w:rPr>
            </w:pPr>
            <w:r w:rsidRPr="00DD3CF0">
              <w:rPr>
                <w:rFonts w:asciiTheme="minorHAnsi" w:hAnsiTheme="minorHAnsi" w:cs="Arial"/>
                <w:b/>
                <w:bCs/>
                <w:sz w:val="22"/>
                <w:szCs w:val="22"/>
              </w:rPr>
              <w:t xml:space="preserve">CS/RD2 </w:t>
            </w:r>
            <w:r>
              <w:rPr>
                <w:rFonts w:asciiTheme="minorHAnsi" w:hAnsiTheme="minorHAnsi" w:cs="Arial"/>
                <w:b/>
                <w:bCs/>
                <w:sz w:val="22"/>
                <w:szCs w:val="22"/>
              </w:rPr>
              <w:t xml:space="preserve">CONF </w:t>
            </w:r>
            <w:r w:rsidRPr="00DD3CF0">
              <w:rPr>
                <w:rFonts w:asciiTheme="minorHAnsi" w:hAnsiTheme="minorHAnsi" w:cs="Arial"/>
                <w:b/>
                <w:bCs/>
                <w:sz w:val="22"/>
                <w:szCs w:val="22"/>
              </w:rPr>
              <w:t>for NCTS-P</w:t>
            </w:r>
            <w:r w:rsidR="00B5059C">
              <w:rPr>
                <w:rFonts w:asciiTheme="minorHAnsi" w:hAnsiTheme="minorHAnsi" w:cs="Arial"/>
                <w:b/>
                <w:bCs/>
                <w:sz w:val="22"/>
                <w:szCs w:val="22"/>
              </w:rPr>
              <w:t>5</w:t>
            </w:r>
            <w:r>
              <w:rPr>
                <w:rFonts w:asciiTheme="minorHAnsi" w:hAnsiTheme="minorHAnsi" w:cs="Arial"/>
                <w:b/>
                <w:bCs/>
                <w:sz w:val="22"/>
                <w:szCs w:val="22"/>
              </w:rPr>
              <w:t xml:space="preserve"> and </w:t>
            </w:r>
            <w:r w:rsidR="00B5059C">
              <w:rPr>
                <w:rFonts w:asciiTheme="minorHAnsi" w:hAnsiTheme="minorHAnsi" w:cs="Arial"/>
                <w:b/>
                <w:bCs/>
                <w:sz w:val="22"/>
                <w:szCs w:val="22"/>
              </w:rPr>
              <w:t>NCTS-P6</w:t>
            </w:r>
          </w:p>
          <w:p w14:paraId="04D796A3" w14:textId="4A7DF91B" w:rsidR="00282942" w:rsidRDefault="00282942" w:rsidP="00634DA8">
            <w:pPr>
              <w:pStyle w:val="ListParagraph"/>
              <w:numPr>
                <w:ilvl w:val="0"/>
                <w:numId w:val="1"/>
              </w:numPr>
              <w:ind w:left="360"/>
              <w:rPr>
                <w:rFonts w:asciiTheme="minorHAnsi" w:hAnsiTheme="minorHAnsi" w:cs="Arial"/>
                <w:b/>
                <w:bCs/>
                <w:sz w:val="22"/>
                <w:szCs w:val="22"/>
              </w:rPr>
            </w:pPr>
            <w:r>
              <w:rPr>
                <w:rFonts w:asciiTheme="minorHAnsi" w:hAnsiTheme="minorHAnsi" w:cs="Arial"/>
                <w:b/>
                <w:bCs/>
                <w:sz w:val="22"/>
                <w:szCs w:val="22"/>
              </w:rPr>
              <w:t>DDNTA-5.15.2-v2.00</w:t>
            </w:r>
          </w:p>
          <w:p w14:paraId="34EADC29" w14:textId="596AACDB" w:rsidR="00282942" w:rsidRDefault="00282942" w:rsidP="00634DA8">
            <w:pPr>
              <w:pStyle w:val="ListParagraph"/>
              <w:numPr>
                <w:ilvl w:val="0"/>
                <w:numId w:val="1"/>
              </w:numPr>
              <w:ind w:left="360"/>
              <w:rPr>
                <w:rFonts w:asciiTheme="minorHAnsi" w:hAnsiTheme="minorHAnsi" w:cs="Arial"/>
                <w:b/>
                <w:bCs/>
                <w:sz w:val="22"/>
                <w:szCs w:val="22"/>
              </w:rPr>
            </w:pPr>
            <w:r>
              <w:rPr>
                <w:rFonts w:asciiTheme="minorHAnsi" w:hAnsiTheme="minorHAnsi" w:cs="Arial"/>
                <w:b/>
                <w:bCs/>
                <w:sz w:val="22"/>
                <w:szCs w:val="22"/>
              </w:rPr>
              <w:t>DDNTA-6.4.0-v2.00</w:t>
            </w:r>
          </w:p>
          <w:p w14:paraId="7E7F510B" w14:textId="56120E09" w:rsidR="00C27EB7" w:rsidRPr="00DD3CF0" w:rsidRDefault="00282942" w:rsidP="00282942">
            <w:pPr>
              <w:pStyle w:val="ListParagraph"/>
              <w:numPr>
                <w:ilvl w:val="0"/>
                <w:numId w:val="1"/>
              </w:numPr>
              <w:ind w:left="360"/>
              <w:rPr>
                <w:rFonts w:asciiTheme="minorHAnsi" w:hAnsiTheme="minorHAnsi" w:cs="Arial"/>
                <w:b/>
                <w:bCs/>
                <w:sz w:val="22"/>
                <w:szCs w:val="22"/>
              </w:rPr>
            </w:pPr>
            <w:r>
              <w:rPr>
                <w:rFonts w:asciiTheme="minorHAnsi" w:hAnsiTheme="minorHAnsi" w:cs="Arial"/>
                <w:b/>
                <w:bCs/>
                <w:sz w:val="22"/>
                <w:szCs w:val="22"/>
              </w:rPr>
              <w:t>FTSS-5.30</w:t>
            </w:r>
          </w:p>
        </w:tc>
      </w:tr>
      <w:tr w:rsidR="00FE4EC9" w:rsidRPr="002337D9" w14:paraId="16A5C75C" w14:textId="77777777" w:rsidTr="005F6FA6">
        <w:trPr>
          <w:trHeight w:val="315"/>
        </w:trPr>
        <w:tc>
          <w:tcPr>
            <w:tcW w:w="3154" w:type="dxa"/>
            <w:shd w:val="clear" w:color="auto" w:fill="D9D9D9" w:themeFill="background1" w:themeFillShade="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812" w:type="dxa"/>
          </w:tcPr>
          <w:p w14:paraId="55897DA3" w14:textId="253C7D9C" w:rsidR="00FE4EC9" w:rsidRPr="002337D9" w:rsidRDefault="0014391F" w:rsidP="0079729D">
            <w:pPr>
              <w:spacing w:before="40"/>
              <w:rPr>
                <w:rFonts w:asciiTheme="minorHAnsi" w:hAnsiTheme="minorHAnsi" w:cs="Arial"/>
                <w:b/>
                <w:bCs/>
                <w:sz w:val="22"/>
                <w:szCs w:val="22"/>
              </w:rPr>
            </w:pPr>
            <w:r>
              <w:rPr>
                <w:rFonts w:asciiTheme="minorHAnsi" w:hAnsiTheme="minorHAnsi" w:cs="Arial"/>
                <w:b/>
                <w:sz w:val="22"/>
                <w:szCs w:val="22"/>
              </w:rPr>
              <w:fldChar w:fldCharType="begin">
                <w:ffData>
                  <w:name w:val="Critical"/>
                  <w:enabled/>
                  <w:calcOnExit w:val="0"/>
                  <w:checkBox>
                    <w:sizeAuto/>
                    <w:default w:val="0"/>
                  </w:checkBox>
                </w:ffData>
              </w:fldChar>
            </w:r>
            <w:bookmarkStart w:id="0" w:name="Critical"/>
            <w:r>
              <w:rPr>
                <w:rFonts w:asciiTheme="minorHAnsi" w:hAnsiTheme="minorHAnsi" w:cs="Arial"/>
                <w:b/>
                <w:sz w:val="22"/>
                <w:szCs w:val="22"/>
              </w:rPr>
              <w:instrText xml:space="preserve"> FORMCHECKBOX </w:instrText>
            </w:r>
            <w:r w:rsidR="00384C36">
              <w:rPr>
                <w:rFonts w:asciiTheme="minorHAnsi" w:hAnsiTheme="minorHAnsi" w:cs="Arial"/>
                <w:b/>
                <w:sz w:val="22"/>
                <w:szCs w:val="22"/>
              </w:rPr>
            </w:r>
            <w:r w:rsidR="00384C36">
              <w:rPr>
                <w:rFonts w:asciiTheme="minorHAnsi" w:hAnsiTheme="minorHAnsi" w:cs="Arial"/>
                <w:b/>
                <w:sz w:val="22"/>
                <w:szCs w:val="22"/>
              </w:rPr>
              <w:fldChar w:fldCharType="separate"/>
            </w:r>
            <w:r>
              <w:rPr>
                <w:rFonts w:asciiTheme="minorHAnsi" w:hAnsiTheme="minorHAnsi" w:cs="Arial"/>
                <w:b/>
                <w:sz w:val="22"/>
                <w:szCs w:val="22"/>
              </w:rPr>
              <w:fldChar w:fldCharType="end"/>
            </w:r>
            <w:bookmarkEnd w:id="0"/>
            <w:r w:rsidR="00DF7B3C">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84C36">
              <w:rPr>
                <w:rFonts w:asciiTheme="minorHAnsi" w:hAnsiTheme="minorHAnsi" w:cs="Arial"/>
                <w:b/>
                <w:sz w:val="22"/>
                <w:szCs w:val="22"/>
              </w:rPr>
            </w:r>
            <w:r w:rsidR="00384C36">
              <w:rPr>
                <w:rFonts w:asciiTheme="minorHAnsi" w:hAnsiTheme="minorHAnsi" w:cs="Arial"/>
                <w:b/>
                <w:sz w:val="22"/>
                <w:szCs w:val="22"/>
              </w:rPr>
              <w:fldChar w:fldCharType="separate"/>
            </w:r>
            <w:r>
              <w:rPr>
                <w:rFonts w:asciiTheme="minorHAnsi" w:hAnsiTheme="minorHAnsi" w:cs="Arial"/>
                <w:b/>
                <w:sz w:val="22"/>
                <w:szCs w:val="22"/>
              </w:rPr>
              <w:fldChar w:fldCharType="end"/>
            </w:r>
            <w:r w:rsidR="00DF7B3C">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2337D9" w14:paraId="2873D76C" w14:textId="77777777" w:rsidTr="005F6FA6">
        <w:trPr>
          <w:trHeight w:val="1449"/>
        </w:trPr>
        <w:tc>
          <w:tcPr>
            <w:tcW w:w="3154" w:type="dxa"/>
            <w:shd w:val="clear" w:color="auto" w:fill="D9D9D9" w:themeFill="background1" w:themeFillShade="D9"/>
          </w:tcPr>
          <w:p w14:paraId="70DDD289" w14:textId="77777777" w:rsidR="003643E4" w:rsidRPr="00582723" w:rsidRDefault="003643E4" w:rsidP="003643E4">
            <w:pPr>
              <w:spacing w:before="40"/>
              <w:rPr>
                <w:rFonts w:ascii="Calibri" w:hAnsi="Calibri" w:cs="Calibri"/>
                <w:color w:val="444444"/>
                <w:sz w:val="22"/>
                <w:szCs w:val="22"/>
                <w:shd w:val="clear" w:color="auto" w:fill="FFFFFF"/>
              </w:rPr>
            </w:pPr>
            <w:r w:rsidRPr="00582723">
              <w:rPr>
                <w:rFonts w:asciiTheme="minorHAnsi" w:hAnsiTheme="minorHAnsi" w:cs="Arial"/>
                <w:b/>
                <w:bCs/>
                <w:sz w:val="22"/>
                <w:szCs w:val="22"/>
              </w:rPr>
              <w:t>Nature of Change</w:t>
            </w:r>
          </w:p>
        </w:tc>
        <w:tc>
          <w:tcPr>
            <w:tcW w:w="6812" w:type="dxa"/>
          </w:tcPr>
          <w:p w14:paraId="08E2C1DE" w14:textId="14EC6047" w:rsidR="003643E4" w:rsidRPr="00582723" w:rsidRDefault="003643E4" w:rsidP="003643E4">
            <w:pPr>
              <w:spacing w:before="40"/>
              <w:rPr>
                <w:rFonts w:ascii="Calibri" w:hAnsi="Calibri" w:cs="Calibri"/>
                <w:color w:val="444444"/>
                <w:sz w:val="22"/>
                <w:szCs w:val="22"/>
                <w:shd w:val="clear" w:color="auto" w:fill="FFFFFF"/>
              </w:rPr>
            </w:pPr>
            <w:r w:rsidRPr="00582723">
              <w:rPr>
                <w:rFonts w:ascii="Calibri" w:hAnsi="Calibri" w:cs="Calibri"/>
                <w:color w:val="444444"/>
                <w:shd w:val="clear" w:color="auto" w:fill="FFFFFF"/>
              </w:rPr>
              <w:object w:dxaOrig="1440" w:dyaOrig="1440" w14:anchorId="5AE45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9pt;height:22.55pt" o:ole="">
                  <v:imagedata r:id="rId11" o:title=""/>
                  <o:lock v:ext="edit" aspectratio="f"/>
                </v:shape>
                <w:control r:id="rId12" w:name="OptionButton131" w:shapeid="_x0000_i1029"/>
              </w:object>
            </w:r>
            <w:r w:rsidRPr="00582723">
              <w:rPr>
                <w:rFonts w:ascii="Calibri" w:hAnsi="Calibri" w:cs="Calibri"/>
                <w:color w:val="444444"/>
                <w:shd w:val="clear" w:color="auto" w:fill="FFFFFF"/>
              </w:rPr>
              <w:object w:dxaOrig="1440" w:dyaOrig="1440" w14:anchorId="041ACD7A">
                <v:shape id="_x0000_i1031" type="#_x0000_t75" style="width:195.05pt;height:22.55pt" o:ole="">
                  <v:imagedata r:id="rId13" o:title=""/>
                  <o:lock v:ext="edit" aspectratio="f"/>
                </v:shape>
                <w:control r:id="rId14" w:name="OptionButton141" w:shapeid="_x0000_i1031"/>
              </w:object>
            </w:r>
          </w:p>
          <w:p w14:paraId="7E340AEE" w14:textId="77777777" w:rsidR="003643E4" w:rsidRPr="00582723" w:rsidRDefault="003643E4" w:rsidP="003643E4">
            <w:pPr>
              <w:spacing w:before="120"/>
              <w:rPr>
                <w:rFonts w:ascii="Calibri" w:hAnsi="Calibri" w:cs="Calibri"/>
                <w:color w:val="444444"/>
                <w:sz w:val="22"/>
                <w:szCs w:val="22"/>
                <w:shd w:val="clear" w:color="auto" w:fill="FFFFFF"/>
              </w:rPr>
            </w:pPr>
            <w:r w:rsidRPr="00582723">
              <w:rPr>
                <w:rFonts w:ascii="Calibri" w:hAnsi="Calibri" w:cs="Calibri"/>
                <w:color w:val="444444"/>
                <w:sz w:val="22"/>
                <w:szCs w:val="22"/>
                <w:shd w:val="clear" w:color="auto" w:fill="FFFFFF"/>
              </w:rPr>
              <w:t>Justification for Evolutive</w:t>
            </w:r>
          </w:p>
          <w:tbl>
            <w:tblPr>
              <w:tblStyle w:val="TableGrid"/>
              <w:tblW w:w="0" w:type="auto"/>
              <w:tblInd w:w="3" w:type="dxa"/>
              <w:tblLook w:val="04A0" w:firstRow="1" w:lastRow="0" w:firstColumn="1" w:lastColumn="0" w:noHBand="0" w:noVBand="1"/>
            </w:tblPr>
            <w:tblGrid>
              <w:gridCol w:w="6581"/>
            </w:tblGrid>
            <w:tr w:rsidR="003643E4" w:rsidRPr="00582723" w14:paraId="2DC98205" w14:textId="77777777" w:rsidTr="005F6FA6">
              <w:trPr>
                <w:trHeight w:val="394"/>
              </w:trPr>
              <w:tc>
                <w:tcPr>
                  <w:tcW w:w="6581" w:type="dxa"/>
                </w:tcPr>
                <w:p w14:paraId="2D944FE3" w14:textId="7FFD4660" w:rsidR="00C24EE7" w:rsidRPr="00C35CF9" w:rsidRDefault="00C24EE7" w:rsidP="003643E4">
                  <w:pPr>
                    <w:spacing w:before="120"/>
                    <w:rPr>
                      <w:rFonts w:ascii="Calibri" w:hAnsi="Calibri" w:cs="Calibri"/>
                      <w:bCs/>
                      <w:color w:val="444444"/>
                      <w:sz w:val="22"/>
                      <w:szCs w:val="22"/>
                      <w:shd w:val="clear" w:color="auto" w:fill="FFFFFF"/>
                    </w:rPr>
                  </w:pPr>
                </w:p>
              </w:tc>
            </w:tr>
          </w:tbl>
          <w:p w14:paraId="268DC964" w14:textId="77777777" w:rsidR="003643E4" w:rsidRPr="00582723" w:rsidRDefault="003643E4" w:rsidP="003643E4">
            <w:pPr>
              <w:tabs>
                <w:tab w:val="left" w:pos="1050"/>
              </w:tabs>
              <w:rPr>
                <w:rFonts w:ascii="Calibri" w:hAnsi="Calibri" w:cs="Calibri"/>
                <w:color w:val="444444"/>
                <w:sz w:val="22"/>
                <w:szCs w:val="22"/>
                <w:shd w:val="clear" w:color="auto" w:fill="FFFFFF"/>
              </w:rPr>
            </w:pPr>
          </w:p>
        </w:tc>
      </w:tr>
      <w:tr w:rsidR="002F6323" w:rsidRPr="002337D9" w14:paraId="7035EEA1" w14:textId="77777777" w:rsidTr="005F6FA6">
        <w:trPr>
          <w:trHeight w:val="652"/>
        </w:trPr>
        <w:tc>
          <w:tcPr>
            <w:tcW w:w="3154" w:type="dxa"/>
            <w:shd w:val="clear" w:color="auto" w:fill="D9D9D9" w:themeFill="background1" w:themeFillShade="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812" w:type="dxa"/>
          </w:tcPr>
          <w:tbl>
            <w:tblPr>
              <w:tblStyle w:val="TableGrid"/>
              <w:tblW w:w="0" w:type="auto"/>
              <w:tblInd w:w="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235"/>
            </w:tblGrid>
            <w:tr w:rsidR="002337D9" w14:paraId="4A1291F7" w14:textId="77777777" w:rsidTr="005F6FA6">
              <w:trPr>
                <w:trHeight w:val="652"/>
              </w:trPr>
              <w:tc>
                <w:tcPr>
                  <w:tcW w:w="3356" w:type="dxa"/>
                </w:tcPr>
                <w:p w14:paraId="73EEB219" w14:textId="1CF9D225"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384C36">
                    <w:rPr>
                      <w:rFonts w:asciiTheme="minorHAnsi" w:hAnsiTheme="minorHAnsi" w:cs="Arial"/>
                      <w:b/>
                      <w:sz w:val="22"/>
                      <w:szCs w:val="22"/>
                    </w:rPr>
                  </w:r>
                  <w:r w:rsidR="00384C3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DF7B3C">
                    <w:rPr>
                      <w:rFonts w:asciiTheme="minorHAnsi" w:hAnsiTheme="minorHAnsi" w:cs="Arial"/>
                      <w:b/>
                      <w:sz w:val="22"/>
                      <w:szCs w:val="22"/>
                    </w:rPr>
                    <w:t xml:space="preserve"> </w:t>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384C36">
                    <w:rPr>
                      <w:rFonts w:asciiTheme="minorHAnsi" w:hAnsiTheme="minorHAnsi" w:cs="Arial"/>
                      <w:b/>
                      <w:sz w:val="22"/>
                      <w:szCs w:val="22"/>
                    </w:rPr>
                  </w:r>
                  <w:r w:rsidR="00384C36">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35" w:type="dxa"/>
                </w:tcPr>
                <w:p w14:paraId="7B91594C" w14:textId="678FC662" w:rsidR="002337D9" w:rsidRDefault="00991BA3"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84C36">
                    <w:rPr>
                      <w:rFonts w:asciiTheme="minorHAnsi" w:hAnsiTheme="minorHAnsi" w:cs="Arial"/>
                      <w:b/>
                      <w:sz w:val="22"/>
                      <w:szCs w:val="22"/>
                    </w:rPr>
                  </w:r>
                  <w:r w:rsidR="00384C36">
                    <w:rPr>
                      <w:rFonts w:asciiTheme="minorHAnsi" w:hAnsiTheme="minorHAnsi" w:cs="Arial"/>
                      <w:b/>
                      <w:sz w:val="22"/>
                      <w:szCs w:val="22"/>
                    </w:rPr>
                    <w:fldChar w:fldCharType="separate"/>
                  </w:r>
                  <w:r>
                    <w:rPr>
                      <w:rFonts w:asciiTheme="minorHAnsi" w:hAnsiTheme="minorHAnsi" w:cs="Arial"/>
                      <w:b/>
                      <w:sz w:val="22"/>
                      <w:szCs w:val="22"/>
                    </w:rPr>
                    <w:fldChar w:fldCharType="end"/>
                  </w:r>
                  <w:r w:rsidR="00DF7B3C">
                    <w:rPr>
                      <w:rFonts w:asciiTheme="minorHAnsi" w:hAnsiTheme="minorHAnsi" w:cs="Arial"/>
                      <w:b/>
                      <w:sz w:val="22"/>
                      <w:szCs w:val="22"/>
                    </w:rPr>
                    <w:t xml:space="preserve"> </w:t>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3BAB11C9" w:rsidR="002337D9" w:rsidRDefault="00DF7B3C"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84C36">
                    <w:rPr>
                      <w:rFonts w:asciiTheme="minorHAnsi" w:hAnsiTheme="minorHAnsi" w:cs="Arial"/>
                      <w:b/>
                      <w:sz w:val="22"/>
                      <w:szCs w:val="22"/>
                    </w:rPr>
                  </w:r>
                  <w:r w:rsidR="00384C36">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5F6FA6">
        <w:trPr>
          <w:trHeight w:val="590"/>
        </w:trPr>
        <w:tc>
          <w:tcPr>
            <w:tcW w:w="3154" w:type="dxa"/>
            <w:shd w:val="clear" w:color="auto" w:fill="D9D9D9" w:themeFill="background1" w:themeFillShade="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812" w:type="dxa"/>
          </w:tcPr>
          <w:p w14:paraId="7718B9FB" w14:textId="3B2E2B5F" w:rsidR="003643E4" w:rsidRPr="002337D9" w:rsidRDefault="00DD3CF0" w:rsidP="00435213">
            <w:pPr>
              <w:spacing w:before="40"/>
              <w:rPr>
                <w:rFonts w:asciiTheme="minorHAnsi" w:hAnsiTheme="minorHAnsi" w:cs="Arial"/>
                <w:b/>
                <w:sz w:val="22"/>
                <w:szCs w:val="22"/>
              </w:rPr>
            </w:pPr>
            <w:r>
              <w:rPr>
                <w:rFonts w:asciiTheme="minorHAnsi" w:hAnsiTheme="minorHAnsi" w:cs="Arial"/>
                <w:b/>
                <w:sz w:val="22"/>
                <w:szCs w:val="22"/>
              </w:rPr>
              <w:t xml:space="preserve"> </w:t>
            </w:r>
            <w:r>
              <w:rPr>
                <w:rFonts w:asciiTheme="minorHAnsi" w:hAnsiTheme="minorHAnsi" w:cs="Arial"/>
                <w:sz w:val="22"/>
                <w:szCs w:val="22"/>
              </w:rPr>
              <w:t xml:space="preserve"> </w:t>
            </w:r>
            <w:r w:rsidR="00062F4E">
              <w:rPr>
                <w:rFonts w:asciiTheme="minorHAnsi" w:hAnsiTheme="minorHAnsi" w:cs="Arial"/>
                <w:b/>
                <w:sz w:val="22"/>
                <w:szCs w:val="22"/>
              </w:rPr>
              <w:fldChar w:fldCharType="begin">
                <w:ffData>
                  <w:name w:val=""/>
                  <w:enabled/>
                  <w:calcOnExit w:val="0"/>
                  <w:checkBox>
                    <w:sizeAuto/>
                    <w:default w:val="1"/>
                  </w:checkBox>
                </w:ffData>
              </w:fldChar>
            </w:r>
            <w:r w:rsidR="00062F4E">
              <w:rPr>
                <w:rFonts w:asciiTheme="minorHAnsi" w:hAnsiTheme="minorHAnsi" w:cs="Arial"/>
                <w:b/>
                <w:sz w:val="22"/>
                <w:szCs w:val="22"/>
              </w:rPr>
              <w:instrText xml:space="preserve"> FORMCHECKBOX </w:instrText>
            </w:r>
            <w:r w:rsidR="00384C36">
              <w:rPr>
                <w:rFonts w:asciiTheme="minorHAnsi" w:hAnsiTheme="minorHAnsi" w:cs="Arial"/>
                <w:b/>
                <w:sz w:val="22"/>
                <w:szCs w:val="22"/>
              </w:rPr>
            </w:r>
            <w:r w:rsidR="00384C36">
              <w:rPr>
                <w:rFonts w:asciiTheme="minorHAnsi" w:hAnsiTheme="minorHAnsi" w:cs="Arial"/>
                <w:b/>
                <w:sz w:val="22"/>
                <w:szCs w:val="22"/>
              </w:rPr>
              <w:fldChar w:fldCharType="separate"/>
            </w:r>
            <w:r w:rsidR="00062F4E">
              <w:rPr>
                <w:rFonts w:asciiTheme="minorHAnsi" w:hAnsiTheme="minorHAnsi" w:cs="Arial"/>
                <w:b/>
                <w:sz w:val="22"/>
                <w:szCs w:val="22"/>
              </w:rPr>
              <w:fldChar w:fldCharType="end"/>
            </w:r>
            <w:r w:rsidR="00DF7B3C">
              <w:rPr>
                <w:rFonts w:asciiTheme="minorHAnsi" w:hAnsiTheme="minorHAnsi" w:cs="Arial"/>
                <w:b/>
                <w:sz w:val="22"/>
                <w:szCs w:val="22"/>
              </w:rPr>
              <w:t xml:space="preserve"> </w:t>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sidR="00062F4E">
              <w:rPr>
                <w:rFonts w:asciiTheme="minorHAnsi" w:hAnsiTheme="minorHAnsi" w:cs="Arial"/>
                <w:b/>
                <w:sz w:val="22"/>
                <w:szCs w:val="22"/>
              </w:rPr>
              <w:fldChar w:fldCharType="begin">
                <w:ffData>
                  <w:name w:val="Medium"/>
                  <w:enabled/>
                  <w:calcOnExit w:val="0"/>
                  <w:checkBox>
                    <w:sizeAuto/>
                    <w:default w:val="0"/>
                  </w:checkBox>
                </w:ffData>
              </w:fldChar>
            </w:r>
            <w:bookmarkStart w:id="1" w:name="Medium"/>
            <w:r w:rsidR="00062F4E">
              <w:rPr>
                <w:rFonts w:asciiTheme="minorHAnsi" w:hAnsiTheme="minorHAnsi" w:cs="Arial"/>
                <w:b/>
                <w:sz w:val="22"/>
                <w:szCs w:val="22"/>
              </w:rPr>
              <w:instrText xml:space="preserve"> FORMCHECKBOX </w:instrText>
            </w:r>
            <w:r w:rsidR="00384C36">
              <w:rPr>
                <w:rFonts w:asciiTheme="minorHAnsi" w:hAnsiTheme="minorHAnsi" w:cs="Arial"/>
                <w:b/>
                <w:sz w:val="22"/>
                <w:szCs w:val="22"/>
              </w:rPr>
            </w:r>
            <w:r w:rsidR="00384C36">
              <w:rPr>
                <w:rFonts w:asciiTheme="minorHAnsi" w:hAnsiTheme="minorHAnsi" w:cs="Arial"/>
                <w:b/>
                <w:sz w:val="22"/>
                <w:szCs w:val="22"/>
              </w:rPr>
              <w:fldChar w:fldCharType="separate"/>
            </w:r>
            <w:r w:rsidR="00062F4E">
              <w:rPr>
                <w:rFonts w:asciiTheme="minorHAnsi" w:hAnsiTheme="minorHAnsi" w:cs="Arial"/>
                <w:b/>
                <w:sz w:val="22"/>
                <w:szCs w:val="22"/>
              </w:rPr>
              <w:fldChar w:fldCharType="end"/>
            </w:r>
            <w:bookmarkEnd w:id="1"/>
            <w:r w:rsidR="00DF7B3C">
              <w:rPr>
                <w:rFonts w:asciiTheme="minorHAnsi" w:hAnsiTheme="minorHAnsi" w:cs="Arial"/>
                <w:b/>
                <w:sz w:val="22"/>
                <w:szCs w:val="22"/>
              </w:rPr>
              <w:t xml:space="preserve"> </w:t>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1ED350A7" w:rsidR="0046158E" w:rsidRPr="00074158" w:rsidRDefault="00EB1D3E" w:rsidP="0037774A">
      <w:pPr>
        <w:tabs>
          <w:tab w:val="center" w:pos="4582"/>
        </w:tabs>
        <w:rPr>
          <w:rFonts w:asciiTheme="minorHAnsi" w:hAnsiTheme="minorHAnsi" w:cs="Arial"/>
        </w:rPr>
      </w:pPr>
      <w:r w:rsidRPr="00074158">
        <w:rPr>
          <w:rFonts w:asciiTheme="minorHAnsi" w:hAnsiTheme="minorHAnsi" w:cs="Arial"/>
          <w:b/>
          <w:bCs/>
          <w:i/>
          <w:iCs/>
          <w:color w:val="5C5C5C"/>
          <w:sz w:val="28"/>
          <w:szCs w:val="28"/>
        </w:rPr>
        <w:t xml:space="preserve">Change </w:t>
      </w:r>
      <w:r w:rsidR="00B91B5D">
        <w:rPr>
          <w:rFonts w:asciiTheme="minorHAnsi" w:hAnsiTheme="minorHAnsi" w:cs="Arial"/>
          <w:b/>
          <w:bCs/>
          <w:i/>
          <w:iCs/>
          <w:color w:val="5C5C5C"/>
          <w:sz w:val="28"/>
          <w:szCs w:val="28"/>
        </w:rPr>
        <w:t>Summary</w:t>
      </w:r>
      <w:r w:rsidR="0037774A">
        <w:rPr>
          <w:rFonts w:asciiTheme="minorHAnsi" w:hAnsiTheme="minorHAnsi" w:cs="Arial"/>
          <w:b/>
          <w:bCs/>
          <w:i/>
          <w:iCs/>
          <w:color w:val="5C5C5C"/>
          <w:sz w:val="28"/>
          <w:szCs w:val="28"/>
        </w:rPr>
        <w:tab/>
      </w:r>
    </w:p>
    <w:tbl>
      <w:tblPr>
        <w:tblW w:w="10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0016"/>
      </w:tblGrid>
      <w:tr w:rsidR="0046158E" w:rsidRPr="00074158" w14:paraId="7CEBEB25" w14:textId="77777777" w:rsidTr="00965D8D">
        <w:trPr>
          <w:trHeight w:val="430"/>
        </w:trPr>
        <w:tc>
          <w:tcPr>
            <w:tcW w:w="10016" w:type="dxa"/>
            <w:vAlign w:val="center"/>
          </w:tcPr>
          <w:p w14:paraId="67692D4B" w14:textId="12D39551" w:rsidR="00571AD5" w:rsidRDefault="006B1F97" w:rsidP="0079729D">
            <w:pPr>
              <w:rPr>
                <w:rFonts w:asciiTheme="minorHAnsi" w:hAnsiTheme="minorHAnsi" w:cs="Arial"/>
                <w:b/>
                <w:color w:val="0070C0"/>
                <w:sz w:val="22"/>
                <w:szCs w:val="22"/>
              </w:rPr>
            </w:pPr>
            <w:r>
              <w:rPr>
                <w:rFonts w:asciiTheme="minorHAnsi" w:hAnsiTheme="minorHAnsi" w:cs="Arial"/>
                <w:b/>
                <w:color w:val="0070C0"/>
                <w:sz w:val="22"/>
                <w:szCs w:val="22"/>
              </w:rPr>
              <w:t xml:space="preserve">Changes </w:t>
            </w:r>
            <w:r w:rsidR="004F0994">
              <w:rPr>
                <w:rFonts w:asciiTheme="minorHAnsi" w:hAnsiTheme="minorHAnsi" w:cs="Arial"/>
                <w:b/>
                <w:color w:val="0070C0"/>
                <w:sz w:val="22"/>
                <w:szCs w:val="22"/>
              </w:rPr>
              <w:t>to</w:t>
            </w:r>
            <w:r>
              <w:rPr>
                <w:rFonts w:asciiTheme="minorHAnsi" w:hAnsiTheme="minorHAnsi" w:cs="Arial"/>
                <w:b/>
                <w:color w:val="0070C0"/>
                <w:sz w:val="22"/>
                <w:szCs w:val="22"/>
              </w:rPr>
              <w:t xml:space="preserve"> </w:t>
            </w:r>
            <w:r w:rsidR="00B5059C" w:rsidRPr="00B5059C">
              <w:rPr>
                <w:rFonts w:asciiTheme="minorHAnsi" w:hAnsiTheme="minorHAnsi" w:cs="Arial"/>
                <w:b/>
                <w:color w:val="0070C0"/>
                <w:sz w:val="22"/>
                <w:szCs w:val="22"/>
              </w:rPr>
              <w:t>CL019 (</w:t>
            </w:r>
            <w:proofErr w:type="spellStart"/>
            <w:r w:rsidR="00B5059C" w:rsidRPr="00B5059C">
              <w:rPr>
                <w:rFonts w:asciiTheme="minorHAnsi" w:hAnsiTheme="minorHAnsi" w:cs="Arial"/>
                <w:b/>
                <w:color w:val="0070C0"/>
                <w:sz w:val="22"/>
                <w:szCs w:val="22"/>
              </w:rPr>
              <w:t>IncidentCode</w:t>
            </w:r>
            <w:proofErr w:type="spellEnd"/>
            <w:r w:rsidR="00B5059C" w:rsidRPr="00B5059C">
              <w:rPr>
                <w:rFonts w:asciiTheme="minorHAnsi" w:hAnsiTheme="minorHAnsi" w:cs="Arial"/>
                <w:b/>
                <w:color w:val="0070C0"/>
                <w:sz w:val="22"/>
                <w:szCs w:val="22"/>
              </w:rPr>
              <w:t>).</w:t>
            </w:r>
          </w:p>
          <w:p w14:paraId="4D5ED077" w14:textId="52AD3811" w:rsidR="00E17E7E" w:rsidRDefault="00E17E7E" w:rsidP="0079729D">
            <w:pPr>
              <w:rPr>
                <w:rFonts w:asciiTheme="minorHAnsi" w:hAnsiTheme="minorHAnsi" w:cs="Arial"/>
                <w:b/>
                <w:color w:val="0070C0"/>
                <w:sz w:val="22"/>
                <w:szCs w:val="22"/>
              </w:rPr>
            </w:pPr>
            <w:r w:rsidRPr="008C59F1">
              <w:rPr>
                <w:rFonts w:asciiTheme="minorHAnsi" w:hAnsiTheme="minorHAnsi" w:cs="Arial"/>
                <w:b/>
                <w:color w:val="0070C0"/>
                <w:sz w:val="22"/>
                <w:szCs w:val="22"/>
              </w:rPr>
              <w:t xml:space="preserve">CS/RD2 </w:t>
            </w:r>
            <w:r>
              <w:rPr>
                <w:rFonts w:asciiTheme="minorHAnsi" w:hAnsiTheme="minorHAnsi" w:cs="Arial"/>
                <w:b/>
                <w:color w:val="0070C0"/>
                <w:sz w:val="22"/>
                <w:szCs w:val="22"/>
              </w:rPr>
              <w:t>PROD and CONF:</w:t>
            </w:r>
          </w:p>
          <w:p w14:paraId="21AC90DF" w14:textId="16004286" w:rsidR="004F0994" w:rsidRPr="004F0994" w:rsidRDefault="004F0994" w:rsidP="00634DA8">
            <w:pPr>
              <w:pStyle w:val="ListParagraph"/>
              <w:numPr>
                <w:ilvl w:val="0"/>
                <w:numId w:val="2"/>
              </w:numPr>
              <w:rPr>
                <w:rFonts w:asciiTheme="minorHAnsi" w:hAnsiTheme="minorHAnsi" w:cs="Arial"/>
                <w:bCs/>
                <w:color w:val="0070C0"/>
                <w:sz w:val="22"/>
                <w:szCs w:val="22"/>
                <w:lang w:val="en-US"/>
              </w:rPr>
            </w:pPr>
            <w:r w:rsidRPr="004F0994">
              <w:rPr>
                <w:rFonts w:asciiTheme="minorHAnsi" w:hAnsiTheme="minorHAnsi" w:cs="Arial"/>
                <w:bCs/>
                <w:color w:val="0070C0"/>
                <w:sz w:val="22"/>
                <w:szCs w:val="22"/>
              </w:rPr>
              <w:t>New entry ‘7’</w:t>
            </w:r>
            <w:r w:rsidR="000B0780" w:rsidRPr="004F0994">
              <w:rPr>
                <w:rFonts w:asciiTheme="minorHAnsi" w:hAnsiTheme="minorHAnsi" w:cs="Arial"/>
                <w:bCs/>
                <w:color w:val="0070C0"/>
                <w:sz w:val="22"/>
                <w:szCs w:val="22"/>
              </w:rPr>
              <w:t xml:space="preserve"> </w:t>
            </w:r>
            <w:r w:rsidRPr="004F0994">
              <w:rPr>
                <w:rFonts w:asciiTheme="minorHAnsi" w:hAnsiTheme="minorHAnsi" w:cs="Arial"/>
                <w:bCs/>
                <w:color w:val="0070C0"/>
                <w:sz w:val="22"/>
                <w:szCs w:val="22"/>
              </w:rPr>
              <w:t xml:space="preserve">with description </w:t>
            </w:r>
            <w:r w:rsidRPr="004F0994">
              <w:rPr>
                <w:rFonts w:asciiTheme="minorHAnsi" w:hAnsiTheme="minorHAnsi" w:cs="Arial"/>
                <w:bCs/>
                <w:color w:val="0070C0"/>
                <w:sz w:val="22"/>
                <w:szCs w:val="22"/>
                <w:lang w:val="en-US"/>
              </w:rPr>
              <w:t>"</w:t>
            </w:r>
            <w:r w:rsidRPr="004F0994">
              <w:rPr>
                <w:rFonts w:asciiTheme="minorHAnsi" w:hAnsiTheme="minorHAnsi" w:cs="Arial"/>
                <w:bCs/>
                <w:i/>
                <w:iCs/>
                <w:color w:val="0070C0"/>
                <w:sz w:val="22"/>
                <w:szCs w:val="22"/>
                <w:lang w:val="en-US"/>
              </w:rPr>
              <w:t xml:space="preserve">Seals were replaced, added or removed by the customs </w:t>
            </w:r>
            <w:r w:rsidR="00A11924" w:rsidRPr="004F0994">
              <w:rPr>
                <w:rFonts w:asciiTheme="minorHAnsi" w:hAnsiTheme="minorHAnsi" w:cs="Arial"/>
                <w:bCs/>
                <w:i/>
                <w:iCs/>
                <w:color w:val="0070C0"/>
                <w:sz w:val="22"/>
                <w:szCs w:val="22"/>
                <w:lang w:val="en-US"/>
              </w:rPr>
              <w:t>authorities</w:t>
            </w:r>
            <w:r w:rsidR="004C08D8" w:rsidRPr="004F0994">
              <w:rPr>
                <w:rFonts w:asciiTheme="minorHAnsi" w:hAnsiTheme="minorHAnsi" w:cs="Arial"/>
                <w:bCs/>
                <w:color w:val="0070C0"/>
                <w:sz w:val="22"/>
                <w:szCs w:val="22"/>
                <w:lang w:val="en-US"/>
              </w:rPr>
              <w:t>"</w:t>
            </w:r>
            <w:r w:rsidR="004C08D8">
              <w:rPr>
                <w:rFonts w:asciiTheme="minorHAnsi" w:hAnsiTheme="minorHAnsi" w:cs="Arial"/>
                <w:bCs/>
                <w:color w:val="0070C0"/>
                <w:sz w:val="22"/>
                <w:szCs w:val="22"/>
                <w:lang w:val="en-US"/>
              </w:rPr>
              <w:t xml:space="preserve"> </w:t>
            </w:r>
            <w:r w:rsidR="00466736">
              <w:rPr>
                <w:rFonts w:asciiTheme="minorHAnsi" w:hAnsiTheme="minorHAnsi" w:cs="Arial"/>
                <w:bCs/>
                <w:color w:val="0070C0"/>
                <w:sz w:val="22"/>
                <w:szCs w:val="22"/>
                <w:lang w:val="en-US"/>
              </w:rPr>
              <w:t>will</w:t>
            </w:r>
            <w:r w:rsidRPr="004F0994">
              <w:rPr>
                <w:rFonts w:asciiTheme="minorHAnsi" w:hAnsiTheme="minorHAnsi" w:cs="Arial"/>
                <w:bCs/>
                <w:color w:val="0070C0"/>
                <w:sz w:val="22"/>
                <w:szCs w:val="22"/>
                <w:lang w:val="en-US"/>
              </w:rPr>
              <w:t xml:space="preserve"> be added to the </w:t>
            </w:r>
            <w:r w:rsidR="00E17E7E">
              <w:rPr>
                <w:rFonts w:asciiTheme="minorHAnsi" w:hAnsiTheme="minorHAnsi" w:cs="Arial"/>
                <w:bCs/>
                <w:color w:val="0070C0"/>
                <w:sz w:val="22"/>
                <w:szCs w:val="22"/>
                <w:lang w:val="en-US"/>
              </w:rPr>
              <w:t>‘</w:t>
            </w:r>
            <w:r w:rsidRPr="004F0994">
              <w:rPr>
                <w:rFonts w:asciiTheme="minorHAnsi" w:hAnsiTheme="minorHAnsi" w:cs="Arial"/>
                <w:bCs/>
                <w:color w:val="0070C0"/>
                <w:sz w:val="22"/>
                <w:szCs w:val="22"/>
                <w:lang w:val="en-US"/>
              </w:rPr>
              <w:t>Explicit_Include</w:t>
            </w:r>
            <w:r w:rsidR="00E17E7E">
              <w:rPr>
                <w:rFonts w:asciiTheme="minorHAnsi" w:hAnsiTheme="minorHAnsi" w:cs="Arial"/>
                <w:bCs/>
                <w:color w:val="0070C0"/>
                <w:sz w:val="22"/>
                <w:szCs w:val="22"/>
                <w:lang w:val="en-US"/>
              </w:rPr>
              <w:t xml:space="preserve">’ with </w:t>
            </w:r>
            <w:r w:rsidRPr="004F0994">
              <w:rPr>
                <w:rFonts w:asciiTheme="minorHAnsi" w:hAnsiTheme="minorHAnsi" w:cs="Arial"/>
                <w:bCs/>
                <w:color w:val="0070C0"/>
                <w:sz w:val="22"/>
                <w:szCs w:val="22"/>
                <w:lang w:val="en-US"/>
              </w:rPr>
              <w:t xml:space="preserve">NCTS-P5 </w:t>
            </w:r>
            <w:r w:rsidR="00781770">
              <w:rPr>
                <w:rFonts w:asciiTheme="minorHAnsi" w:hAnsiTheme="minorHAnsi" w:cs="Arial"/>
                <w:bCs/>
                <w:color w:val="0070C0"/>
                <w:sz w:val="22"/>
                <w:szCs w:val="22"/>
                <w:lang w:val="en-US"/>
              </w:rPr>
              <w:t xml:space="preserve">and NCTS-P6 </w:t>
            </w:r>
            <w:r w:rsidRPr="004F0994">
              <w:rPr>
                <w:rFonts w:asciiTheme="minorHAnsi" w:hAnsiTheme="minorHAnsi" w:cs="Arial"/>
                <w:bCs/>
                <w:color w:val="0070C0"/>
                <w:sz w:val="22"/>
                <w:szCs w:val="22"/>
                <w:lang w:val="en-US"/>
              </w:rPr>
              <w:t>applicability.</w:t>
            </w:r>
          </w:p>
          <w:p w14:paraId="5E7372EA" w14:textId="05E7033C" w:rsidR="00E17E7E" w:rsidRPr="004F0994" w:rsidRDefault="00E17E7E" w:rsidP="00E17E7E">
            <w:pPr>
              <w:pStyle w:val="ListParagraph"/>
              <w:numPr>
                <w:ilvl w:val="0"/>
                <w:numId w:val="2"/>
              </w:numPr>
              <w:rPr>
                <w:rFonts w:asciiTheme="minorHAnsi" w:hAnsiTheme="minorHAnsi" w:cs="Arial"/>
                <w:bCs/>
                <w:color w:val="0070C0"/>
                <w:sz w:val="22"/>
                <w:szCs w:val="22"/>
                <w:lang w:val="en-US"/>
              </w:rPr>
            </w:pPr>
            <w:r w:rsidRPr="004F0994">
              <w:rPr>
                <w:rFonts w:asciiTheme="minorHAnsi" w:hAnsiTheme="minorHAnsi" w:cs="Arial"/>
                <w:bCs/>
                <w:color w:val="0070C0"/>
                <w:sz w:val="22"/>
                <w:szCs w:val="22"/>
              </w:rPr>
              <w:t>New entry ‘</w:t>
            </w:r>
            <w:r>
              <w:rPr>
                <w:rFonts w:asciiTheme="minorHAnsi" w:hAnsiTheme="minorHAnsi" w:cs="Arial"/>
                <w:bCs/>
                <w:color w:val="0070C0"/>
                <w:sz w:val="22"/>
                <w:szCs w:val="22"/>
              </w:rPr>
              <w:t>8</w:t>
            </w:r>
            <w:r w:rsidRPr="004F0994">
              <w:rPr>
                <w:rFonts w:asciiTheme="minorHAnsi" w:hAnsiTheme="minorHAnsi" w:cs="Arial"/>
                <w:bCs/>
                <w:color w:val="0070C0"/>
                <w:sz w:val="22"/>
                <w:szCs w:val="22"/>
              </w:rPr>
              <w:t xml:space="preserve">’ with description </w:t>
            </w:r>
            <w:r w:rsidRPr="004F0994">
              <w:rPr>
                <w:rFonts w:asciiTheme="minorHAnsi" w:hAnsiTheme="minorHAnsi" w:cs="Arial"/>
                <w:bCs/>
                <w:color w:val="0070C0"/>
                <w:sz w:val="22"/>
                <w:szCs w:val="22"/>
                <w:lang w:val="en-US"/>
              </w:rPr>
              <w:t>"</w:t>
            </w:r>
            <w:r w:rsidRPr="00E17E7E">
              <w:rPr>
                <w:rFonts w:asciiTheme="minorHAnsi" w:hAnsiTheme="minorHAnsi" w:cs="Arial"/>
                <w:bCs/>
                <w:i/>
                <w:iCs/>
                <w:color w:val="0070C0"/>
                <w:sz w:val="22"/>
                <w:szCs w:val="22"/>
                <w:lang w:val="en-US"/>
              </w:rPr>
              <w:t>The transshipped goods were not presented to the customs authorities in accordance with Article 305(3) of UCC/IA</w:t>
            </w:r>
            <w:r w:rsidR="004C08D8" w:rsidRPr="004F0994">
              <w:rPr>
                <w:rFonts w:asciiTheme="minorHAnsi" w:hAnsiTheme="minorHAnsi" w:cs="Arial"/>
                <w:bCs/>
                <w:color w:val="0070C0"/>
                <w:sz w:val="22"/>
                <w:szCs w:val="22"/>
                <w:lang w:val="en-US"/>
              </w:rPr>
              <w:t>"</w:t>
            </w:r>
            <w:r w:rsidR="004C08D8">
              <w:rPr>
                <w:rFonts w:asciiTheme="minorHAnsi" w:hAnsiTheme="minorHAnsi" w:cs="Arial"/>
                <w:bCs/>
                <w:color w:val="0070C0"/>
                <w:sz w:val="22"/>
                <w:szCs w:val="22"/>
                <w:lang w:val="en-US"/>
              </w:rPr>
              <w:t xml:space="preserve"> </w:t>
            </w:r>
            <w:r>
              <w:rPr>
                <w:rFonts w:asciiTheme="minorHAnsi" w:hAnsiTheme="minorHAnsi" w:cs="Arial"/>
                <w:bCs/>
                <w:color w:val="0070C0"/>
                <w:sz w:val="22"/>
                <w:szCs w:val="22"/>
                <w:lang w:val="en-US"/>
              </w:rPr>
              <w:t>will</w:t>
            </w:r>
            <w:r w:rsidRPr="004F0994">
              <w:rPr>
                <w:rFonts w:asciiTheme="minorHAnsi" w:hAnsiTheme="minorHAnsi" w:cs="Arial"/>
                <w:bCs/>
                <w:color w:val="0070C0"/>
                <w:sz w:val="22"/>
                <w:szCs w:val="22"/>
                <w:lang w:val="en-US"/>
              </w:rPr>
              <w:t xml:space="preserve"> be added to the </w:t>
            </w:r>
            <w:r>
              <w:rPr>
                <w:rFonts w:asciiTheme="minorHAnsi" w:hAnsiTheme="minorHAnsi" w:cs="Arial"/>
                <w:bCs/>
                <w:color w:val="0070C0"/>
                <w:sz w:val="22"/>
                <w:szCs w:val="22"/>
                <w:lang w:val="en-US"/>
              </w:rPr>
              <w:t>‘</w:t>
            </w:r>
            <w:r w:rsidRPr="004F0994">
              <w:rPr>
                <w:rFonts w:asciiTheme="minorHAnsi" w:hAnsiTheme="minorHAnsi" w:cs="Arial"/>
                <w:bCs/>
                <w:color w:val="0070C0"/>
                <w:sz w:val="22"/>
                <w:szCs w:val="22"/>
                <w:lang w:val="en-US"/>
              </w:rPr>
              <w:t>Explicit_Include</w:t>
            </w:r>
            <w:r>
              <w:rPr>
                <w:rFonts w:asciiTheme="minorHAnsi" w:hAnsiTheme="minorHAnsi" w:cs="Arial"/>
                <w:bCs/>
                <w:color w:val="0070C0"/>
                <w:sz w:val="22"/>
                <w:szCs w:val="22"/>
                <w:lang w:val="en-US"/>
              </w:rPr>
              <w:t xml:space="preserve">’ with </w:t>
            </w:r>
            <w:r w:rsidRPr="004F0994">
              <w:rPr>
                <w:rFonts w:asciiTheme="minorHAnsi" w:hAnsiTheme="minorHAnsi" w:cs="Arial"/>
                <w:bCs/>
                <w:color w:val="0070C0"/>
                <w:sz w:val="22"/>
                <w:szCs w:val="22"/>
                <w:lang w:val="en-US"/>
              </w:rPr>
              <w:t xml:space="preserve">NCTS-P5 </w:t>
            </w:r>
            <w:r>
              <w:rPr>
                <w:rFonts w:asciiTheme="minorHAnsi" w:hAnsiTheme="minorHAnsi" w:cs="Arial"/>
                <w:bCs/>
                <w:color w:val="0070C0"/>
                <w:sz w:val="22"/>
                <w:szCs w:val="22"/>
                <w:lang w:val="en-US"/>
              </w:rPr>
              <w:t xml:space="preserve">and NCTS-P6 </w:t>
            </w:r>
            <w:r w:rsidRPr="004F0994">
              <w:rPr>
                <w:rFonts w:asciiTheme="minorHAnsi" w:hAnsiTheme="minorHAnsi" w:cs="Arial"/>
                <w:bCs/>
                <w:color w:val="0070C0"/>
                <w:sz w:val="22"/>
                <w:szCs w:val="22"/>
                <w:lang w:val="en-US"/>
              </w:rPr>
              <w:t>applicability.</w:t>
            </w:r>
          </w:p>
          <w:p w14:paraId="532B3706" w14:textId="614DDF24" w:rsidR="004F0994" w:rsidRDefault="00E17E7E" w:rsidP="00634DA8">
            <w:pPr>
              <w:pStyle w:val="ListParagraph"/>
              <w:numPr>
                <w:ilvl w:val="0"/>
                <w:numId w:val="2"/>
              </w:numPr>
              <w:rPr>
                <w:rFonts w:asciiTheme="minorHAnsi" w:hAnsiTheme="minorHAnsi" w:cs="Arial"/>
                <w:bCs/>
                <w:color w:val="0070C0"/>
                <w:sz w:val="22"/>
                <w:szCs w:val="22"/>
                <w:lang w:val="en-IE"/>
              </w:rPr>
            </w:pPr>
            <w:r>
              <w:rPr>
                <w:rFonts w:asciiTheme="minorHAnsi" w:hAnsiTheme="minorHAnsi" w:cs="Arial"/>
                <w:bCs/>
                <w:color w:val="0070C0"/>
                <w:sz w:val="22"/>
                <w:szCs w:val="22"/>
                <w:lang w:val="en-IE"/>
              </w:rPr>
              <w:t>Minor correction of ‘</w:t>
            </w:r>
            <w:r w:rsidR="004F0994" w:rsidRPr="004F0994">
              <w:rPr>
                <w:rFonts w:asciiTheme="minorHAnsi" w:hAnsiTheme="minorHAnsi" w:cs="Arial"/>
                <w:bCs/>
                <w:color w:val="0070C0"/>
                <w:sz w:val="22"/>
                <w:szCs w:val="22"/>
                <w:lang w:val="en-IE"/>
              </w:rPr>
              <w:t>Description</w:t>
            </w:r>
            <w:r>
              <w:rPr>
                <w:rFonts w:asciiTheme="minorHAnsi" w:hAnsiTheme="minorHAnsi" w:cs="Arial"/>
                <w:bCs/>
                <w:color w:val="0070C0"/>
                <w:sz w:val="22"/>
                <w:szCs w:val="22"/>
                <w:lang w:val="en-IE"/>
              </w:rPr>
              <w:t>’</w:t>
            </w:r>
            <w:r w:rsidR="004F0994" w:rsidRPr="004F0994">
              <w:rPr>
                <w:rFonts w:asciiTheme="minorHAnsi" w:hAnsiTheme="minorHAnsi" w:cs="Arial"/>
                <w:bCs/>
                <w:color w:val="0070C0"/>
                <w:sz w:val="22"/>
                <w:szCs w:val="22"/>
                <w:lang w:val="en-IE"/>
              </w:rPr>
              <w:t xml:space="preserve"> for </w:t>
            </w:r>
            <w:r>
              <w:rPr>
                <w:rFonts w:asciiTheme="minorHAnsi" w:hAnsiTheme="minorHAnsi" w:cs="Arial"/>
                <w:bCs/>
                <w:color w:val="0070C0"/>
                <w:sz w:val="22"/>
                <w:szCs w:val="22"/>
                <w:lang w:val="en-IE"/>
              </w:rPr>
              <w:t xml:space="preserve">the </w:t>
            </w:r>
            <w:r w:rsidR="004F0994" w:rsidRPr="004F0994">
              <w:rPr>
                <w:rFonts w:asciiTheme="minorHAnsi" w:hAnsiTheme="minorHAnsi" w:cs="Arial"/>
                <w:bCs/>
                <w:color w:val="0070C0"/>
                <w:sz w:val="22"/>
                <w:szCs w:val="22"/>
                <w:lang w:val="en-IE"/>
              </w:rPr>
              <w:t>entries '1' and '5'.</w:t>
            </w:r>
          </w:p>
          <w:p w14:paraId="0C705AE8" w14:textId="04D6AE90" w:rsidR="00E17E7E" w:rsidRDefault="00E17E7E" w:rsidP="00E17E7E">
            <w:pPr>
              <w:rPr>
                <w:rFonts w:asciiTheme="minorHAnsi" w:hAnsiTheme="minorHAnsi" w:cs="Arial"/>
                <w:bCs/>
                <w:color w:val="0070C0"/>
                <w:sz w:val="22"/>
                <w:szCs w:val="22"/>
                <w:lang w:val="en-IE"/>
              </w:rPr>
            </w:pPr>
            <w:r>
              <w:rPr>
                <w:rFonts w:asciiTheme="minorHAnsi" w:hAnsiTheme="minorHAnsi" w:cs="Arial"/>
                <w:b/>
                <w:color w:val="0070C0"/>
                <w:sz w:val="22"/>
                <w:szCs w:val="22"/>
                <w:lang w:val="en-IE"/>
              </w:rPr>
              <w:t>I</w:t>
            </w:r>
            <w:r w:rsidRPr="00E17E7E">
              <w:rPr>
                <w:rFonts w:asciiTheme="minorHAnsi" w:hAnsiTheme="minorHAnsi" w:cs="Arial"/>
                <w:b/>
                <w:color w:val="0070C0"/>
                <w:sz w:val="22"/>
                <w:szCs w:val="22"/>
                <w:lang w:val="en-IE"/>
              </w:rPr>
              <w:t xml:space="preserve">n </w:t>
            </w:r>
            <w:r w:rsidR="00FC63F5" w:rsidRPr="00E17E7E">
              <w:rPr>
                <w:rFonts w:asciiTheme="minorHAnsi" w:hAnsiTheme="minorHAnsi" w:cs="Arial"/>
                <w:b/>
                <w:color w:val="0070C0"/>
                <w:sz w:val="22"/>
                <w:szCs w:val="22"/>
                <w:lang w:val="en-IE"/>
              </w:rPr>
              <w:t>CS/RD2 CONF</w:t>
            </w:r>
            <w:r>
              <w:rPr>
                <w:rFonts w:asciiTheme="minorHAnsi" w:hAnsiTheme="minorHAnsi" w:cs="Arial"/>
                <w:b/>
                <w:color w:val="0070C0"/>
                <w:sz w:val="22"/>
                <w:szCs w:val="22"/>
                <w:lang w:val="en-IE"/>
              </w:rPr>
              <w:t xml:space="preserve"> only:</w:t>
            </w:r>
            <w:r w:rsidR="00FC63F5" w:rsidRPr="00E17E7E">
              <w:rPr>
                <w:rFonts w:asciiTheme="minorHAnsi" w:hAnsiTheme="minorHAnsi" w:cs="Arial"/>
                <w:bCs/>
                <w:color w:val="0070C0"/>
                <w:sz w:val="22"/>
                <w:szCs w:val="22"/>
                <w:lang w:val="en-IE"/>
              </w:rPr>
              <w:t xml:space="preserve"> </w:t>
            </w:r>
          </w:p>
          <w:p w14:paraId="4F7EDCF5" w14:textId="77777777" w:rsidR="00E17E7E" w:rsidRPr="00E958BF" w:rsidRDefault="001B75DE" w:rsidP="00181DE1">
            <w:pPr>
              <w:pStyle w:val="ListParagraph"/>
              <w:numPr>
                <w:ilvl w:val="0"/>
                <w:numId w:val="2"/>
              </w:numPr>
              <w:rPr>
                <w:rFonts w:asciiTheme="minorHAnsi" w:hAnsiTheme="minorHAnsi" w:cs="Arial"/>
                <w:bCs/>
                <w:color w:val="0070C0"/>
                <w:sz w:val="22"/>
                <w:szCs w:val="22"/>
              </w:rPr>
            </w:pPr>
            <w:r>
              <w:rPr>
                <w:rFonts w:asciiTheme="minorHAnsi" w:hAnsiTheme="minorHAnsi" w:cs="Arial"/>
                <w:bCs/>
                <w:color w:val="0070C0"/>
                <w:sz w:val="22"/>
                <w:szCs w:val="22"/>
                <w:lang w:val="en-IE"/>
              </w:rPr>
              <w:t xml:space="preserve">Correction of </w:t>
            </w:r>
            <w:r w:rsidR="00FC63F5" w:rsidRPr="00E17E7E">
              <w:rPr>
                <w:rFonts w:asciiTheme="minorHAnsi" w:hAnsiTheme="minorHAnsi" w:cs="Arial"/>
                <w:bCs/>
                <w:color w:val="0070C0"/>
                <w:sz w:val="22"/>
                <w:szCs w:val="22"/>
                <w:lang w:val="en-IE"/>
              </w:rPr>
              <w:t xml:space="preserve">the current </w:t>
            </w:r>
            <w:r w:rsidR="00E17E7E" w:rsidRPr="00E17E7E">
              <w:rPr>
                <w:rFonts w:asciiTheme="minorHAnsi" w:hAnsiTheme="minorHAnsi" w:cs="Arial"/>
                <w:bCs/>
                <w:color w:val="0070C0"/>
                <w:sz w:val="22"/>
                <w:szCs w:val="22"/>
                <w:lang w:val="en-IE"/>
              </w:rPr>
              <w:t>applicability policy (</w:t>
            </w:r>
            <w:r>
              <w:rPr>
                <w:rFonts w:asciiTheme="minorHAnsi" w:hAnsiTheme="minorHAnsi" w:cs="Arial"/>
                <w:bCs/>
                <w:color w:val="0070C0"/>
                <w:sz w:val="22"/>
                <w:szCs w:val="22"/>
                <w:lang w:val="en-IE"/>
              </w:rPr>
              <w:t xml:space="preserve">from </w:t>
            </w:r>
            <w:r w:rsidR="00E17E7E" w:rsidRPr="00E17E7E">
              <w:rPr>
                <w:rFonts w:asciiTheme="minorHAnsi" w:hAnsiTheme="minorHAnsi" w:cs="Arial"/>
                <w:bCs/>
                <w:color w:val="0070C0"/>
                <w:sz w:val="22"/>
                <w:szCs w:val="22"/>
                <w:lang w:val="en-IE"/>
              </w:rPr>
              <w:t>‘</w:t>
            </w:r>
            <w:r w:rsidR="00FC63F5" w:rsidRPr="00E17E7E">
              <w:rPr>
                <w:rFonts w:asciiTheme="minorHAnsi" w:hAnsiTheme="minorHAnsi" w:cs="Arial"/>
                <w:bCs/>
                <w:color w:val="0070C0"/>
                <w:sz w:val="22"/>
                <w:szCs w:val="22"/>
                <w:lang w:val="en-IE"/>
              </w:rPr>
              <w:t>Include_All</w:t>
            </w:r>
            <w:r w:rsidR="00E17E7E" w:rsidRPr="00E17E7E">
              <w:rPr>
                <w:rFonts w:asciiTheme="minorHAnsi" w:hAnsiTheme="minorHAnsi" w:cs="Arial"/>
                <w:bCs/>
                <w:color w:val="0070C0"/>
                <w:sz w:val="22"/>
                <w:szCs w:val="22"/>
                <w:lang w:val="en-IE"/>
              </w:rPr>
              <w:t>’</w:t>
            </w:r>
            <w:r>
              <w:rPr>
                <w:rFonts w:asciiTheme="minorHAnsi" w:hAnsiTheme="minorHAnsi" w:cs="Arial"/>
                <w:bCs/>
                <w:color w:val="0070C0"/>
                <w:sz w:val="22"/>
                <w:szCs w:val="22"/>
                <w:lang w:val="en-IE"/>
              </w:rPr>
              <w:t xml:space="preserve"> </w:t>
            </w:r>
            <w:proofErr w:type="spellStart"/>
            <w:r>
              <w:rPr>
                <w:rFonts w:asciiTheme="minorHAnsi" w:hAnsiTheme="minorHAnsi" w:cs="Arial"/>
                <w:bCs/>
                <w:color w:val="0070C0"/>
                <w:sz w:val="22"/>
                <w:szCs w:val="22"/>
                <w:lang w:val="en-IE"/>
              </w:rPr>
              <w:t>to</w:t>
            </w:r>
            <w:r w:rsidR="00E17E7E" w:rsidRPr="00E17E7E">
              <w:rPr>
                <w:rFonts w:asciiTheme="minorHAnsi" w:hAnsiTheme="minorHAnsi" w:cs="Arial"/>
                <w:bCs/>
                <w:color w:val="0070C0"/>
                <w:sz w:val="22"/>
                <w:szCs w:val="22"/>
                <w:lang w:val="en-IE"/>
              </w:rPr>
              <w:t>‘</w:t>
            </w:r>
            <w:r w:rsidR="00FC63F5" w:rsidRPr="00E17E7E">
              <w:rPr>
                <w:rFonts w:asciiTheme="minorHAnsi" w:hAnsiTheme="minorHAnsi" w:cs="Arial"/>
                <w:bCs/>
                <w:color w:val="0070C0"/>
                <w:sz w:val="22"/>
                <w:szCs w:val="22"/>
                <w:lang w:val="en-IE"/>
              </w:rPr>
              <w:t>Explicit_Include</w:t>
            </w:r>
            <w:proofErr w:type="spellEnd"/>
            <w:r w:rsidR="00E17E7E" w:rsidRPr="00E17E7E">
              <w:rPr>
                <w:rFonts w:asciiTheme="minorHAnsi" w:hAnsiTheme="minorHAnsi" w:cs="Arial"/>
                <w:bCs/>
                <w:color w:val="0070C0"/>
                <w:sz w:val="22"/>
                <w:szCs w:val="22"/>
                <w:lang w:val="en-IE"/>
              </w:rPr>
              <w:t>’</w:t>
            </w:r>
            <w:r>
              <w:rPr>
                <w:rFonts w:asciiTheme="minorHAnsi" w:hAnsiTheme="minorHAnsi" w:cs="Arial"/>
                <w:bCs/>
                <w:color w:val="0070C0"/>
                <w:sz w:val="22"/>
                <w:szCs w:val="22"/>
                <w:lang w:val="en-IE"/>
              </w:rPr>
              <w:t>,</w:t>
            </w:r>
            <w:r w:rsidR="00FC63F5" w:rsidRPr="00E17E7E">
              <w:rPr>
                <w:rFonts w:asciiTheme="minorHAnsi" w:hAnsiTheme="minorHAnsi" w:cs="Arial"/>
                <w:bCs/>
                <w:color w:val="0070C0"/>
                <w:sz w:val="22"/>
                <w:szCs w:val="22"/>
                <w:lang w:val="en-IE"/>
              </w:rPr>
              <w:t xml:space="preserve"> as </w:t>
            </w:r>
            <w:r w:rsidR="00E17E7E" w:rsidRPr="00E17E7E">
              <w:rPr>
                <w:rFonts w:asciiTheme="minorHAnsi" w:hAnsiTheme="minorHAnsi" w:cs="Arial"/>
                <w:bCs/>
                <w:color w:val="0070C0"/>
                <w:sz w:val="22"/>
                <w:szCs w:val="22"/>
                <w:lang w:val="en-IE"/>
              </w:rPr>
              <w:t xml:space="preserve">it </w:t>
            </w:r>
            <w:r w:rsidR="00FC63F5" w:rsidRPr="00E17E7E">
              <w:rPr>
                <w:rFonts w:asciiTheme="minorHAnsi" w:hAnsiTheme="minorHAnsi" w:cs="Arial"/>
                <w:bCs/>
                <w:color w:val="0070C0"/>
                <w:sz w:val="22"/>
                <w:szCs w:val="22"/>
                <w:lang w:val="en-IE"/>
              </w:rPr>
              <w:t xml:space="preserve">is </w:t>
            </w:r>
            <w:r w:rsidR="00E17E7E" w:rsidRPr="00E17E7E">
              <w:rPr>
                <w:rFonts w:asciiTheme="minorHAnsi" w:hAnsiTheme="minorHAnsi" w:cs="Arial"/>
                <w:bCs/>
                <w:color w:val="0070C0"/>
                <w:sz w:val="22"/>
                <w:szCs w:val="22"/>
                <w:lang w:val="en-IE"/>
              </w:rPr>
              <w:t xml:space="preserve">already </w:t>
            </w:r>
            <w:r>
              <w:rPr>
                <w:rFonts w:asciiTheme="minorHAnsi" w:hAnsiTheme="minorHAnsi" w:cs="Arial"/>
                <w:bCs/>
                <w:color w:val="0070C0"/>
                <w:sz w:val="22"/>
                <w:szCs w:val="22"/>
                <w:lang w:val="en-IE"/>
              </w:rPr>
              <w:t xml:space="preserve">correctly defined </w:t>
            </w:r>
            <w:r w:rsidR="00E17E7E" w:rsidRPr="00E17E7E">
              <w:rPr>
                <w:rFonts w:asciiTheme="minorHAnsi" w:hAnsiTheme="minorHAnsi" w:cs="Arial"/>
                <w:bCs/>
                <w:color w:val="0070C0"/>
                <w:sz w:val="22"/>
                <w:szCs w:val="22"/>
                <w:lang w:val="en-IE"/>
              </w:rPr>
              <w:t xml:space="preserve">in </w:t>
            </w:r>
            <w:r w:rsidR="00FC63F5" w:rsidRPr="00E17E7E">
              <w:rPr>
                <w:rFonts w:asciiTheme="minorHAnsi" w:hAnsiTheme="minorHAnsi" w:cs="Arial"/>
                <w:bCs/>
                <w:color w:val="0070C0"/>
                <w:sz w:val="22"/>
                <w:szCs w:val="22"/>
                <w:lang w:val="en-IE"/>
              </w:rPr>
              <w:t>CS/RD2 PROD</w:t>
            </w:r>
            <w:r w:rsidR="00E17E7E" w:rsidRPr="00E17E7E">
              <w:rPr>
                <w:rFonts w:asciiTheme="minorHAnsi" w:hAnsiTheme="minorHAnsi" w:cs="Arial"/>
                <w:bCs/>
                <w:color w:val="0070C0"/>
                <w:sz w:val="22"/>
                <w:szCs w:val="22"/>
                <w:lang w:val="en-IE"/>
              </w:rPr>
              <w:t>)</w:t>
            </w:r>
            <w:r>
              <w:rPr>
                <w:rFonts w:asciiTheme="minorHAnsi" w:hAnsiTheme="minorHAnsi" w:cs="Arial"/>
                <w:bCs/>
                <w:color w:val="0070C0"/>
                <w:sz w:val="22"/>
                <w:szCs w:val="22"/>
                <w:lang w:val="en-IE"/>
              </w:rPr>
              <w:t>.</w:t>
            </w:r>
            <w:r w:rsidR="00E17E7E" w:rsidRPr="00E17E7E">
              <w:rPr>
                <w:rFonts w:asciiTheme="minorHAnsi" w:hAnsiTheme="minorHAnsi" w:cs="Arial"/>
                <w:bCs/>
                <w:color w:val="0070C0"/>
                <w:sz w:val="22"/>
                <w:szCs w:val="22"/>
                <w:lang w:val="en-IE"/>
              </w:rPr>
              <w:t xml:space="preserve"> </w:t>
            </w:r>
          </w:p>
          <w:p w14:paraId="2F170B55" w14:textId="7B89728F" w:rsidR="00E958BF" w:rsidRPr="00E958BF" w:rsidRDefault="00E958BF" w:rsidP="00E958BF">
            <w:pPr>
              <w:rPr>
                <w:rFonts w:asciiTheme="minorHAnsi" w:hAnsiTheme="minorHAnsi" w:cs="Arial"/>
                <w:b/>
                <w:color w:val="0070C0"/>
                <w:sz w:val="22"/>
                <w:szCs w:val="22"/>
              </w:rPr>
            </w:pPr>
            <w:r w:rsidRPr="00E958BF">
              <w:rPr>
                <w:rFonts w:asciiTheme="minorHAnsi" w:hAnsiTheme="minorHAnsi" w:cs="Arial"/>
                <w:b/>
                <w:color w:val="0070C0"/>
                <w:sz w:val="22"/>
                <w:szCs w:val="22"/>
              </w:rPr>
              <w:t>In DDNTA-5.15.2-v2.00</w:t>
            </w:r>
            <w:r w:rsidR="00282942">
              <w:rPr>
                <w:rFonts w:asciiTheme="minorHAnsi" w:hAnsiTheme="minorHAnsi" w:cs="Arial"/>
                <w:b/>
                <w:color w:val="0070C0"/>
                <w:sz w:val="22"/>
                <w:szCs w:val="22"/>
              </w:rPr>
              <w:t xml:space="preserve"> and DDNTA-6.4.0-v2.00</w:t>
            </w:r>
            <w:r w:rsidRPr="00E958BF">
              <w:rPr>
                <w:rFonts w:asciiTheme="minorHAnsi" w:hAnsiTheme="minorHAnsi" w:cs="Arial"/>
                <w:b/>
                <w:color w:val="0070C0"/>
                <w:sz w:val="22"/>
                <w:szCs w:val="22"/>
              </w:rPr>
              <w:t>:</w:t>
            </w:r>
          </w:p>
          <w:p w14:paraId="05111EFD" w14:textId="5A7FD08F" w:rsidR="00E958BF" w:rsidRDefault="00E958BF" w:rsidP="00E958BF">
            <w:pPr>
              <w:rPr>
                <w:rFonts w:asciiTheme="minorHAnsi" w:hAnsiTheme="minorHAnsi" w:cs="Arial"/>
                <w:bCs/>
                <w:color w:val="0070C0"/>
                <w:sz w:val="22"/>
                <w:szCs w:val="22"/>
              </w:rPr>
            </w:pPr>
            <w:r>
              <w:rPr>
                <w:rFonts w:asciiTheme="minorHAnsi" w:hAnsiTheme="minorHAnsi" w:cs="Arial"/>
                <w:bCs/>
                <w:color w:val="0070C0"/>
                <w:sz w:val="22"/>
                <w:szCs w:val="22"/>
              </w:rPr>
              <w:t>Update of C0240 and C0</w:t>
            </w:r>
            <w:r w:rsidR="000D6FBB">
              <w:rPr>
                <w:rFonts w:asciiTheme="minorHAnsi" w:hAnsiTheme="minorHAnsi" w:cs="Arial"/>
                <w:bCs/>
                <w:color w:val="0070C0"/>
                <w:sz w:val="22"/>
                <w:szCs w:val="22"/>
              </w:rPr>
              <w:t>3</w:t>
            </w:r>
            <w:r>
              <w:rPr>
                <w:rFonts w:asciiTheme="minorHAnsi" w:hAnsiTheme="minorHAnsi" w:cs="Arial"/>
                <w:bCs/>
                <w:color w:val="0070C0"/>
                <w:sz w:val="22"/>
                <w:szCs w:val="22"/>
              </w:rPr>
              <w:t>96, to consider the two new codes.</w:t>
            </w:r>
          </w:p>
          <w:p w14:paraId="0F5CC204" w14:textId="04CBEA69" w:rsidR="00E958BF" w:rsidRPr="001A4E68" w:rsidRDefault="001A4E68" w:rsidP="00E958BF">
            <w:pPr>
              <w:rPr>
                <w:rFonts w:asciiTheme="minorHAnsi" w:hAnsiTheme="minorHAnsi" w:cs="Arial"/>
                <w:b/>
                <w:color w:val="0070C0"/>
                <w:sz w:val="22"/>
                <w:szCs w:val="22"/>
              </w:rPr>
            </w:pPr>
            <w:r w:rsidRPr="001A4E68">
              <w:rPr>
                <w:rFonts w:asciiTheme="minorHAnsi" w:hAnsiTheme="minorHAnsi" w:cs="Arial"/>
                <w:b/>
                <w:color w:val="0070C0"/>
                <w:sz w:val="22"/>
                <w:szCs w:val="22"/>
              </w:rPr>
              <w:t>Business Statistics for NCTS:</w:t>
            </w:r>
          </w:p>
          <w:p w14:paraId="165100B2" w14:textId="77777777" w:rsidR="001A4E68" w:rsidRDefault="001A4E68" w:rsidP="00E958BF">
            <w:pPr>
              <w:rPr>
                <w:rFonts w:asciiTheme="minorHAnsi" w:hAnsiTheme="minorHAnsi" w:cs="Arial"/>
                <w:bCs/>
                <w:color w:val="0070C0"/>
                <w:sz w:val="22"/>
                <w:szCs w:val="22"/>
              </w:rPr>
            </w:pPr>
            <w:r w:rsidRPr="001A4E68">
              <w:rPr>
                <w:rFonts w:asciiTheme="minorHAnsi" w:hAnsiTheme="minorHAnsi" w:cs="Arial"/>
                <w:bCs/>
                <w:color w:val="0070C0"/>
                <w:sz w:val="22"/>
                <w:szCs w:val="22"/>
              </w:rPr>
              <w:t xml:space="preserve">Update of the </w:t>
            </w:r>
            <w:proofErr w:type="spellStart"/>
            <w:r>
              <w:rPr>
                <w:rFonts w:asciiTheme="minorHAnsi" w:hAnsiTheme="minorHAnsi" w:cs="Arial"/>
                <w:bCs/>
                <w:color w:val="0070C0"/>
                <w:sz w:val="22"/>
                <w:szCs w:val="22"/>
              </w:rPr>
              <w:t>CuBuS</w:t>
            </w:r>
            <w:proofErr w:type="spellEnd"/>
            <w:r>
              <w:rPr>
                <w:rFonts w:asciiTheme="minorHAnsi" w:hAnsiTheme="minorHAnsi" w:cs="Arial"/>
                <w:bCs/>
                <w:color w:val="0070C0"/>
                <w:sz w:val="22"/>
                <w:szCs w:val="22"/>
              </w:rPr>
              <w:t xml:space="preserve"> S</w:t>
            </w:r>
            <w:r w:rsidRPr="001A4E68">
              <w:rPr>
                <w:rFonts w:asciiTheme="minorHAnsi" w:hAnsiTheme="minorHAnsi" w:cs="Arial"/>
                <w:bCs/>
                <w:color w:val="0070C0"/>
                <w:sz w:val="22"/>
                <w:szCs w:val="22"/>
              </w:rPr>
              <w:t xml:space="preserve">pecifications </w:t>
            </w:r>
            <w:r w:rsidR="00B11F88">
              <w:rPr>
                <w:rFonts w:asciiTheme="minorHAnsi" w:hAnsiTheme="minorHAnsi" w:cs="Arial"/>
                <w:bCs/>
                <w:color w:val="0070C0"/>
                <w:sz w:val="22"/>
                <w:szCs w:val="22"/>
              </w:rPr>
              <w:t xml:space="preserve">for NCTS </w:t>
            </w:r>
            <w:r w:rsidRPr="001A4E68">
              <w:rPr>
                <w:rFonts w:asciiTheme="minorHAnsi" w:hAnsiTheme="minorHAnsi" w:cs="Arial"/>
                <w:bCs/>
                <w:color w:val="0070C0"/>
                <w:sz w:val="22"/>
                <w:szCs w:val="22"/>
              </w:rPr>
              <w:t>and update of CL057 in CS/RD2</w:t>
            </w:r>
            <w:r>
              <w:rPr>
                <w:rFonts w:asciiTheme="minorHAnsi" w:hAnsiTheme="minorHAnsi" w:cs="Arial"/>
                <w:bCs/>
                <w:color w:val="0070C0"/>
                <w:sz w:val="22"/>
                <w:szCs w:val="22"/>
              </w:rPr>
              <w:t xml:space="preserve"> (to cover the two new codes).</w:t>
            </w:r>
          </w:p>
          <w:p w14:paraId="70DA2C8C" w14:textId="06B19EA5" w:rsidR="00282942" w:rsidRPr="00E958BF" w:rsidRDefault="00282942" w:rsidP="00E958BF">
            <w:pPr>
              <w:rPr>
                <w:rFonts w:asciiTheme="minorHAnsi" w:hAnsiTheme="minorHAnsi" w:cs="Arial"/>
                <w:bCs/>
                <w:color w:val="0070C0"/>
                <w:sz w:val="22"/>
                <w:szCs w:val="22"/>
              </w:rPr>
            </w:pPr>
          </w:p>
        </w:tc>
      </w:tr>
      <w:tr w:rsidR="00BA6638" w:rsidRPr="00074158" w14:paraId="7D35FACC" w14:textId="77777777" w:rsidTr="00965D8D">
        <w:trPr>
          <w:trHeight w:val="430"/>
        </w:trPr>
        <w:tc>
          <w:tcPr>
            <w:tcW w:w="10016" w:type="dxa"/>
            <w:vAlign w:val="center"/>
          </w:tcPr>
          <w:p w14:paraId="20586A40" w14:textId="46640D1E" w:rsidR="00BA6638" w:rsidRPr="007749A9" w:rsidRDefault="00BA6638" w:rsidP="0079729D">
            <w:pPr>
              <w:rPr>
                <w:rFonts w:asciiTheme="minorHAnsi" w:hAnsiTheme="minorHAnsi" w:cs="Arial"/>
                <w:b/>
                <w:color w:val="0070C0"/>
                <w:sz w:val="22"/>
                <w:szCs w:val="22"/>
                <w:u w:val="single"/>
              </w:rPr>
            </w:pPr>
            <w:r w:rsidRPr="007749A9">
              <w:rPr>
                <w:rFonts w:asciiTheme="minorHAnsi" w:hAnsiTheme="minorHAnsi" w:cs="Arial"/>
                <w:b/>
                <w:color w:val="0070C0"/>
                <w:sz w:val="22"/>
                <w:szCs w:val="22"/>
                <w:u w:val="single"/>
              </w:rPr>
              <w:t>This version</w:t>
            </w:r>
            <w:r w:rsidR="009E2895">
              <w:rPr>
                <w:rFonts w:asciiTheme="minorHAnsi" w:hAnsiTheme="minorHAnsi" w:cs="Arial"/>
                <w:b/>
                <w:color w:val="0070C0"/>
                <w:sz w:val="22"/>
                <w:szCs w:val="22"/>
                <w:u w:val="single"/>
              </w:rPr>
              <w:t xml:space="preserve"> 2.10</w:t>
            </w:r>
            <w:r w:rsidRPr="007749A9">
              <w:rPr>
                <w:rFonts w:asciiTheme="minorHAnsi" w:hAnsiTheme="minorHAnsi" w:cs="Arial"/>
                <w:b/>
                <w:color w:val="0070C0"/>
                <w:sz w:val="22"/>
                <w:szCs w:val="22"/>
                <w:u w:val="single"/>
              </w:rPr>
              <w:t xml:space="preserve"> of the RFC-Proposal also includes information about the FTSS</w:t>
            </w:r>
            <w:r w:rsidR="000C0BD0">
              <w:rPr>
                <w:rFonts w:asciiTheme="minorHAnsi" w:hAnsiTheme="minorHAnsi" w:cs="Arial"/>
                <w:b/>
                <w:color w:val="0070C0"/>
                <w:sz w:val="22"/>
                <w:szCs w:val="22"/>
                <w:u w:val="single"/>
              </w:rPr>
              <w:t xml:space="preserve"> of NCTS-P5</w:t>
            </w:r>
            <w:r w:rsidRPr="007749A9">
              <w:rPr>
                <w:rFonts w:asciiTheme="minorHAnsi" w:hAnsiTheme="minorHAnsi" w:cs="Arial"/>
                <w:b/>
                <w:color w:val="0070C0"/>
                <w:sz w:val="22"/>
                <w:szCs w:val="22"/>
                <w:u w:val="single"/>
              </w:rPr>
              <w:t>:</w:t>
            </w:r>
          </w:p>
          <w:p w14:paraId="4156D88A" w14:textId="77777777" w:rsidR="00BA6638" w:rsidRDefault="00BA6638" w:rsidP="0079729D">
            <w:pPr>
              <w:rPr>
                <w:rFonts w:asciiTheme="minorHAnsi" w:hAnsiTheme="minorHAnsi" w:cs="Arial"/>
                <w:b/>
                <w:color w:val="0070C0"/>
                <w:sz w:val="22"/>
                <w:szCs w:val="22"/>
              </w:rPr>
            </w:pPr>
          </w:p>
          <w:p w14:paraId="1E3400DA" w14:textId="5BC49A86" w:rsidR="000C0BD0" w:rsidRDefault="00BA6638" w:rsidP="00BA6638">
            <w:pPr>
              <w:rPr>
                <w:rFonts w:asciiTheme="minorHAnsi" w:hAnsiTheme="minorHAnsi" w:cs="Arial"/>
                <w:bCs/>
                <w:color w:val="0070C0"/>
                <w:sz w:val="22"/>
                <w:szCs w:val="22"/>
              </w:rPr>
            </w:pPr>
            <w:r>
              <w:rPr>
                <w:rFonts w:asciiTheme="minorHAnsi" w:hAnsiTheme="minorHAnsi" w:cs="Arial"/>
                <w:bCs/>
                <w:color w:val="0070C0"/>
                <w:sz w:val="22"/>
                <w:szCs w:val="22"/>
              </w:rPr>
              <w:t xml:space="preserve">Minor changes need to be applied to </w:t>
            </w:r>
            <w:r w:rsidR="000C0BD0">
              <w:rPr>
                <w:rFonts w:asciiTheme="minorHAnsi" w:hAnsiTheme="minorHAnsi" w:cs="Arial"/>
                <w:bCs/>
                <w:color w:val="0070C0"/>
                <w:sz w:val="22"/>
                <w:szCs w:val="22"/>
              </w:rPr>
              <w:t xml:space="preserve">the following two </w:t>
            </w:r>
            <w:r w:rsidRPr="007749A9">
              <w:rPr>
                <w:rFonts w:asciiTheme="minorHAnsi" w:hAnsiTheme="minorHAnsi" w:cs="Arial"/>
                <w:bCs/>
                <w:color w:val="0070C0"/>
                <w:sz w:val="22"/>
                <w:szCs w:val="22"/>
              </w:rPr>
              <w:t>document</w:t>
            </w:r>
            <w:r w:rsidR="000C0BD0">
              <w:rPr>
                <w:rFonts w:asciiTheme="minorHAnsi" w:hAnsiTheme="minorHAnsi" w:cs="Arial"/>
                <w:bCs/>
                <w:color w:val="0070C0"/>
                <w:sz w:val="22"/>
                <w:szCs w:val="22"/>
              </w:rPr>
              <w:t>s</w:t>
            </w:r>
            <w:r w:rsidRPr="007749A9">
              <w:rPr>
                <w:rFonts w:asciiTheme="minorHAnsi" w:hAnsiTheme="minorHAnsi" w:cs="Arial"/>
                <w:bCs/>
                <w:color w:val="0070C0"/>
                <w:sz w:val="22"/>
                <w:szCs w:val="22"/>
              </w:rPr>
              <w:t xml:space="preserve"> </w:t>
            </w:r>
          </w:p>
          <w:p w14:paraId="2A381F14" w14:textId="4D5B3BE8" w:rsidR="00BA6638" w:rsidRPr="007749A9" w:rsidRDefault="00BA6638" w:rsidP="007749A9">
            <w:pPr>
              <w:pStyle w:val="ListParagraph"/>
              <w:numPr>
                <w:ilvl w:val="0"/>
                <w:numId w:val="12"/>
              </w:numPr>
              <w:rPr>
                <w:rFonts w:asciiTheme="minorHAnsi" w:hAnsiTheme="minorHAnsi" w:cs="Arial"/>
                <w:bCs/>
                <w:color w:val="0070C0"/>
                <w:sz w:val="22"/>
                <w:szCs w:val="22"/>
                <w:u w:val="single"/>
                <w:lang w:val="en-IE"/>
              </w:rPr>
            </w:pPr>
            <w:r w:rsidRPr="007749A9">
              <w:rPr>
                <w:rFonts w:asciiTheme="minorHAnsi" w:hAnsiTheme="minorHAnsi" w:cs="Arial"/>
                <w:bCs/>
                <w:color w:val="0070C0"/>
                <w:sz w:val="22"/>
                <w:szCs w:val="22"/>
                <w:lang w:val="en-IE"/>
              </w:rPr>
              <w:t>FSS-UCC NCTS Section I-BUSINESS PROCESS THREADS FOR CORE BUSINESS-SfA-v5.30</w:t>
            </w:r>
            <w:r w:rsidR="000C0BD0">
              <w:rPr>
                <w:rFonts w:asciiTheme="minorHAnsi" w:hAnsiTheme="minorHAnsi" w:cs="Arial"/>
                <w:bCs/>
                <w:color w:val="0070C0"/>
                <w:sz w:val="22"/>
                <w:szCs w:val="22"/>
                <w:lang w:val="en-IE"/>
              </w:rPr>
              <w:t>.docx</w:t>
            </w:r>
            <w:r w:rsidRPr="007749A9">
              <w:rPr>
                <w:rFonts w:asciiTheme="minorHAnsi" w:hAnsiTheme="minorHAnsi" w:cs="Arial"/>
                <w:bCs/>
                <w:color w:val="0070C0"/>
                <w:sz w:val="22"/>
                <w:szCs w:val="22"/>
                <w:lang w:val="en-IE"/>
              </w:rPr>
              <w:t xml:space="preserve"> published on CIRCABC at </w:t>
            </w:r>
            <w:hyperlink r:id="rId15" w:history="1">
              <w:r w:rsidRPr="007749A9">
                <w:rPr>
                  <w:rStyle w:val="Hyperlink"/>
                  <w:rFonts w:asciiTheme="minorHAnsi" w:hAnsiTheme="minorHAnsi" w:cs="Arial"/>
                  <w:bCs/>
                  <w:sz w:val="22"/>
                  <w:szCs w:val="22"/>
                </w:rPr>
                <w:t>https://circabc.europa.eu/ui/group/74357351-7c61-4729-8f4b-cd92c213ba34/library/79a587b7-6d68-4b55-954c-31363057a227/details</w:t>
              </w:r>
            </w:hyperlink>
            <w:r w:rsidR="00764DB6">
              <w:rPr>
                <w:rFonts w:asciiTheme="minorHAnsi" w:hAnsiTheme="minorHAnsi" w:cs="Arial"/>
                <w:bCs/>
                <w:color w:val="0070C0"/>
                <w:sz w:val="22"/>
                <w:szCs w:val="22"/>
              </w:rPr>
              <w:t>;</w:t>
            </w:r>
          </w:p>
          <w:p w14:paraId="6365A6D6" w14:textId="77777777" w:rsidR="00BA6638" w:rsidRPr="007749A9" w:rsidRDefault="00BA6638" w:rsidP="0079729D">
            <w:pPr>
              <w:rPr>
                <w:rFonts w:asciiTheme="minorHAnsi" w:hAnsiTheme="minorHAnsi" w:cs="Arial"/>
                <w:b/>
                <w:color w:val="0070C0"/>
                <w:sz w:val="22"/>
                <w:szCs w:val="22"/>
                <w:lang w:val="en-IE"/>
              </w:rPr>
            </w:pPr>
          </w:p>
          <w:p w14:paraId="08B0A5FF" w14:textId="77777777" w:rsidR="000C0BD0" w:rsidRPr="00282942" w:rsidRDefault="000C0BD0" w:rsidP="007749A9">
            <w:pPr>
              <w:pStyle w:val="ListParagraph"/>
              <w:numPr>
                <w:ilvl w:val="0"/>
                <w:numId w:val="12"/>
              </w:numPr>
              <w:rPr>
                <w:rFonts w:asciiTheme="minorHAnsi" w:hAnsiTheme="minorHAnsi" w:cs="Arial"/>
                <w:color w:val="0070C0"/>
                <w:sz w:val="22"/>
                <w:szCs w:val="22"/>
                <w:lang w:val="en-IE"/>
              </w:rPr>
            </w:pPr>
            <w:r w:rsidRPr="007749A9">
              <w:rPr>
                <w:rFonts w:asciiTheme="minorHAnsi" w:hAnsiTheme="minorHAnsi" w:cs="Arial"/>
                <w:color w:val="0070C0"/>
                <w:sz w:val="22"/>
                <w:szCs w:val="22"/>
                <w:u w:val="single"/>
              </w:rPr>
              <w:lastRenderedPageBreak/>
              <w:t xml:space="preserve">NCTS-P5_L4_EQC203_EU Customs Functional Requirements BPM Report.pdf published on CIRCABC at </w:t>
            </w:r>
            <w:hyperlink r:id="rId16" w:history="1">
              <w:r w:rsidRPr="007749A9">
                <w:rPr>
                  <w:rStyle w:val="Hyperlink"/>
                  <w:rFonts w:asciiTheme="minorHAnsi" w:hAnsiTheme="minorHAnsi" w:cs="Arial"/>
                  <w:sz w:val="22"/>
                  <w:szCs w:val="22"/>
                  <w:lang w:val="en-IE"/>
                </w:rPr>
                <w:t>https://circabc.europa.eu/ui/group/74357351-7c61-4729-8f4b-cd92c213ba34/library/059ae1d6-2415-4603-9fff-c554c3fc68e2/details</w:t>
              </w:r>
            </w:hyperlink>
            <w:r w:rsidR="00764DB6">
              <w:rPr>
                <w:rFonts w:asciiTheme="minorHAnsi" w:hAnsiTheme="minorHAnsi" w:cs="Arial"/>
                <w:color w:val="0070C0"/>
                <w:sz w:val="22"/>
                <w:szCs w:val="22"/>
              </w:rPr>
              <w:t>.</w:t>
            </w:r>
          </w:p>
          <w:p w14:paraId="63CE523E" w14:textId="13593507" w:rsidR="00282942" w:rsidRPr="00282942" w:rsidRDefault="00282942" w:rsidP="00282942">
            <w:pPr>
              <w:rPr>
                <w:rFonts w:asciiTheme="minorHAnsi" w:hAnsiTheme="minorHAnsi" w:cs="Arial"/>
                <w:color w:val="0070C0"/>
                <w:sz w:val="22"/>
                <w:szCs w:val="22"/>
                <w:lang w:val="en-IE"/>
              </w:rPr>
            </w:pPr>
          </w:p>
        </w:tc>
      </w:tr>
      <w:tr w:rsidR="00C60446" w:rsidRPr="00074158" w14:paraId="4D4CB644" w14:textId="77777777" w:rsidTr="00965D8D">
        <w:trPr>
          <w:trHeight w:val="430"/>
        </w:trPr>
        <w:tc>
          <w:tcPr>
            <w:tcW w:w="10016" w:type="dxa"/>
            <w:vAlign w:val="center"/>
          </w:tcPr>
          <w:p w14:paraId="2EC850A6" w14:textId="0729CDAD" w:rsidR="00C60446" w:rsidRPr="0035374E" w:rsidRDefault="00C60446" w:rsidP="0079729D">
            <w:pPr>
              <w:rPr>
                <w:rFonts w:asciiTheme="minorHAnsi" w:hAnsiTheme="minorHAnsi" w:cs="Arial"/>
                <w:b/>
                <w:color w:val="00B050"/>
                <w:sz w:val="22"/>
                <w:szCs w:val="22"/>
                <w:u w:val="single"/>
              </w:rPr>
            </w:pPr>
            <w:r w:rsidRPr="0035374E">
              <w:rPr>
                <w:rFonts w:asciiTheme="minorHAnsi" w:hAnsiTheme="minorHAnsi" w:cs="Arial"/>
                <w:b/>
                <w:color w:val="00B050"/>
                <w:sz w:val="22"/>
                <w:szCs w:val="22"/>
                <w:u w:val="single"/>
              </w:rPr>
              <w:lastRenderedPageBreak/>
              <w:t xml:space="preserve">This version 2.20 includes </w:t>
            </w:r>
            <w:r w:rsidR="0035374E" w:rsidRPr="0035374E">
              <w:rPr>
                <w:rFonts w:asciiTheme="minorHAnsi" w:hAnsiTheme="minorHAnsi" w:cs="Arial"/>
                <w:b/>
                <w:color w:val="00B050"/>
                <w:sz w:val="22"/>
                <w:szCs w:val="22"/>
                <w:u w:val="single"/>
              </w:rPr>
              <w:t>IMPLEMENTATION DETAILS</w:t>
            </w:r>
            <w:r w:rsidR="0035374E">
              <w:rPr>
                <w:rFonts w:asciiTheme="minorHAnsi" w:hAnsiTheme="minorHAnsi" w:cs="Arial"/>
                <w:b/>
                <w:color w:val="00B050"/>
                <w:sz w:val="22"/>
                <w:szCs w:val="22"/>
                <w:u w:val="single"/>
              </w:rPr>
              <w:t>:</w:t>
            </w:r>
          </w:p>
          <w:p w14:paraId="7AC0B0D4" w14:textId="54DD7190" w:rsidR="00C60446" w:rsidRPr="0035374E" w:rsidRDefault="00C60446" w:rsidP="0079729D">
            <w:pPr>
              <w:pStyle w:val="ListParagraph"/>
              <w:numPr>
                <w:ilvl w:val="0"/>
                <w:numId w:val="12"/>
              </w:numPr>
              <w:rPr>
                <w:rFonts w:asciiTheme="minorHAnsi" w:hAnsiTheme="minorHAnsi" w:cs="Arial"/>
                <w:bCs/>
                <w:color w:val="00B050"/>
                <w:sz w:val="22"/>
                <w:szCs w:val="22"/>
              </w:rPr>
            </w:pPr>
            <w:r w:rsidRPr="0035374E">
              <w:rPr>
                <w:rFonts w:asciiTheme="minorHAnsi" w:hAnsiTheme="minorHAnsi" w:cs="Arial"/>
                <w:bCs/>
                <w:color w:val="00B050"/>
                <w:sz w:val="22"/>
                <w:szCs w:val="22"/>
              </w:rPr>
              <w:t xml:space="preserve">The </w:t>
            </w:r>
            <w:r w:rsidRPr="0035374E">
              <w:rPr>
                <w:rFonts w:asciiTheme="minorHAnsi" w:hAnsiTheme="minorHAnsi" w:cs="Arial"/>
                <w:b/>
                <w:color w:val="00B050"/>
                <w:sz w:val="22"/>
                <w:szCs w:val="22"/>
              </w:rPr>
              <w:t>DDNTA-6.4.1-v1.00 Main Document</w:t>
            </w:r>
            <w:r w:rsidRPr="0035374E">
              <w:rPr>
                <w:rFonts w:asciiTheme="minorHAnsi" w:hAnsiTheme="minorHAnsi" w:cs="Arial"/>
                <w:bCs/>
                <w:color w:val="00B050"/>
                <w:sz w:val="22"/>
                <w:szCs w:val="22"/>
              </w:rPr>
              <w:t xml:space="preserve"> also include</w:t>
            </w:r>
            <w:r w:rsidR="0035374E">
              <w:rPr>
                <w:rFonts w:asciiTheme="minorHAnsi" w:hAnsiTheme="minorHAnsi" w:cs="Arial"/>
                <w:bCs/>
                <w:color w:val="00B050"/>
                <w:sz w:val="22"/>
                <w:szCs w:val="22"/>
              </w:rPr>
              <w:t>s</w:t>
            </w:r>
            <w:r w:rsidR="0035374E">
              <w:rPr>
                <w:rFonts w:asciiTheme="minorHAnsi" w:hAnsiTheme="minorHAnsi" w:cs="Arial"/>
                <w:color w:val="00B050"/>
              </w:rPr>
              <w:t xml:space="preserve"> </w:t>
            </w:r>
            <w:r w:rsidRPr="0035374E">
              <w:rPr>
                <w:rFonts w:asciiTheme="minorHAnsi" w:hAnsiTheme="minorHAnsi" w:cs="Arial"/>
                <w:bCs/>
                <w:color w:val="00B050"/>
                <w:sz w:val="22"/>
                <w:szCs w:val="22"/>
              </w:rPr>
              <w:t>additional explanations regarding the sequence of the actions by the Customs Office acting with incident regist</w:t>
            </w:r>
            <w:r w:rsidR="0035374E">
              <w:rPr>
                <w:rFonts w:asciiTheme="minorHAnsi" w:hAnsiTheme="minorHAnsi" w:cs="Arial"/>
                <w:bCs/>
                <w:color w:val="00B050"/>
                <w:sz w:val="22"/>
                <w:szCs w:val="22"/>
              </w:rPr>
              <w:t>r</w:t>
            </w:r>
            <w:r w:rsidRPr="0035374E">
              <w:rPr>
                <w:rFonts w:asciiTheme="minorHAnsi" w:hAnsiTheme="minorHAnsi" w:cs="Arial"/>
                <w:bCs/>
                <w:color w:val="00B050"/>
                <w:sz w:val="22"/>
                <w:szCs w:val="22"/>
              </w:rPr>
              <w:t xml:space="preserve">ation and with standard transit process (see </w:t>
            </w:r>
            <w:r w:rsidR="0035374E">
              <w:rPr>
                <w:rFonts w:asciiTheme="minorHAnsi" w:hAnsiTheme="minorHAnsi" w:cs="Arial"/>
                <w:bCs/>
                <w:color w:val="00B050"/>
                <w:sz w:val="22"/>
                <w:szCs w:val="22"/>
              </w:rPr>
              <w:t>p</w:t>
            </w:r>
            <w:r w:rsidR="0035374E">
              <w:rPr>
                <w:rFonts w:asciiTheme="minorHAnsi" w:hAnsiTheme="minorHAnsi" w:cs="Arial"/>
                <w:color w:val="00B050"/>
              </w:rPr>
              <w:t xml:space="preserve">age 7-8 </w:t>
            </w:r>
            <w:r w:rsidRPr="0035374E">
              <w:rPr>
                <w:rFonts w:asciiTheme="minorHAnsi" w:hAnsiTheme="minorHAnsi" w:cs="Arial"/>
                <w:bCs/>
                <w:color w:val="00B050"/>
                <w:sz w:val="22"/>
                <w:szCs w:val="22"/>
              </w:rPr>
              <w:t>below)</w:t>
            </w:r>
            <w:r w:rsidR="0035374E">
              <w:rPr>
                <w:rFonts w:asciiTheme="minorHAnsi" w:hAnsiTheme="minorHAnsi" w:cs="Arial"/>
                <w:bCs/>
                <w:color w:val="00B050"/>
                <w:sz w:val="22"/>
                <w:szCs w:val="22"/>
              </w:rPr>
              <w:t>.</w:t>
            </w:r>
            <w:r w:rsidR="00A87908">
              <w:rPr>
                <w:rFonts w:asciiTheme="minorHAnsi" w:hAnsiTheme="minorHAnsi" w:cs="Arial"/>
                <w:bCs/>
                <w:color w:val="00B050"/>
                <w:sz w:val="22"/>
                <w:szCs w:val="22"/>
              </w:rPr>
              <w:t xml:space="preserve"> DDNTA-5.15.2-v2.00 Main Document was left unchanged.</w:t>
            </w:r>
          </w:p>
        </w:tc>
      </w:tr>
    </w:tbl>
    <w:p w14:paraId="19A2D040" w14:textId="06EF2703" w:rsidR="003D4A7A" w:rsidRPr="00B91B5D" w:rsidRDefault="005F7EF0" w:rsidP="00B91B5D">
      <w:pPr>
        <w:rPr>
          <w:rFonts w:asciiTheme="minorHAnsi" w:hAnsiTheme="minorHAnsi" w:cs="Arial"/>
          <w:b/>
          <w:bCs/>
          <w:sz w:val="28"/>
          <w:szCs w:val="28"/>
        </w:rPr>
      </w:pPr>
      <w:r w:rsidRPr="00074158">
        <w:rPr>
          <w:rFonts w:asciiTheme="minorHAnsi" w:hAnsiTheme="minorHAnsi" w:cs="Arial"/>
          <w:b/>
          <w:bCs/>
          <w:sz w:val="28"/>
          <w:szCs w:val="28"/>
        </w:rPr>
        <w:t xml:space="preserve">Section 2: </w:t>
      </w:r>
      <w:r w:rsidR="00B91B5D">
        <w:rPr>
          <w:rFonts w:asciiTheme="minorHAnsi" w:hAnsiTheme="minorHAnsi" w:cs="Arial"/>
          <w:b/>
          <w:bCs/>
          <w:sz w:val="28"/>
          <w:szCs w:val="28"/>
        </w:rPr>
        <w:t>Problem statement</w:t>
      </w:r>
      <w:r w:rsidRPr="00074158">
        <w:rPr>
          <w:rFonts w:asciiTheme="minorHAnsi" w:hAnsiTheme="minorHAnsi" w:cs="Arial"/>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DD3CF0" w:rsidRPr="006C6F7E" w14:paraId="482A54D6" w14:textId="77777777" w:rsidTr="68AE3A77">
        <w:tc>
          <w:tcPr>
            <w:tcW w:w="9747" w:type="dxa"/>
          </w:tcPr>
          <w:p w14:paraId="75B5C30A" w14:textId="7E48DBCF" w:rsidR="00702807" w:rsidRDefault="00612703" w:rsidP="00612703">
            <w:pPr>
              <w:pStyle w:val="ListParagraph"/>
              <w:numPr>
                <w:ilvl w:val="0"/>
                <w:numId w:val="3"/>
              </w:numPr>
              <w:rPr>
                <w:rFonts w:asciiTheme="minorHAnsi" w:hAnsiTheme="minorHAnsi" w:cstheme="minorHAnsi"/>
                <w:sz w:val="22"/>
                <w:szCs w:val="22"/>
                <w:lang w:val="en-IE"/>
              </w:rPr>
            </w:pPr>
            <w:r w:rsidRPr="00612703">
              <w:rPr>
                <w:rFonts w:asciiTheme="minorHAnsi" w:hAnsiTheme="minorHAnsi" w:cstheme="minorHAnsi"/>
                <w:sz w:val="22"/>
                <w:szCs w:val="22"/>
                <w:lang w:val="en-IE"/>
              </w:rPr>
              <w:t>The issue was raised by NA-LU and later by other NAs</w:t>
            </w:r>
            <w:r>
              <w:rPr>
                <w:rFonts w:asciiTheme="minorHAnsi" w:hAnsiTheme="minorHAnsi" w:cstheme="minorHAnsi"/>
                <w:sz w:val="22"/>
                <w:szCs w:val="22"/>
                <w:lang w:val="en-IE"/>
              </w:rPr>
              <w:t>.</w:t>
            </w:r>
          </w:p>
          <w:p w14:paraId="555EC981" w14:textId="77777777" w:rsidR="00612703" w:rsidRPr="00612703" w:rsidRDefault="00612703" w:rsidP="00612703">
            <w:pPr>
              <w:pStyle w:val="ListParagraph"/>
              <w:ind w:left="360"/>
              <w:rPr>
                <w:rFonts w:asciiTheme="minorHAnsi" w:hAnsiTheme="minorHAnsi" w:cstheme="minorHAnsi"/>
                <w:sz w:val="22"/>
                <w:szCs w:val="22"/>
                <w:lang w:val="en-IE"/>
              </w:rPr>
            </w:pPr>
          </w:p>
          <w:p w14:paraId="067C77FD" w14:textId="2E7B2AD9" w:rsidR="00702807" w:rsidRPr="00702807" w:rsidRDefault="00702807" w:rsidP="00612395">
            <w:pPr>
              <w:jc w:val="both"/>
              <w:rPr>
                <w:rFonts w:asciiTheme="minorHAnsi" w:hAnsiTheme="minorHAnsi" w:cstheme="minorHAnsi"/>
                <w:sz w:val="22"/>
                <w:szCs w:val="22"/>
                <w:lang w:val="en-IE"/>
              </w:rPr>
            </w:pPr>
            <w:r w:rsidRPr="00702807">
              <w:rPr>
                <w:rFonts w:asciiTheme="minorHAnsi" w:hAnsiTheme="minorHAnsi" w:cstheme="minorHAnsi"/>
                <w:sz w:val="22"/>
                <w:szCs w:val="22"/>
                <w:lang w:val="en-IE"/>
              </w:rPr>
              <w:t xml:space="preserve">In NCTS-P5 there is no possibility to notify other involved Customs Offices in case the </w:t>
            </w:r>
            <w:r w:rsidRPr="00FF4906">
              <w:rPr>
                <w:rFonts w:asciiTheme="minorHAnsi" w:hAnsiTheme="minorHAnsi" w:cstheme="minorHAnsi"/>
                <w:b/>
                <w:bCs/>
                <w:sz w:val="22"/>
                <w:szCs w:val="22"/>
                <w:lang w:val="en-IE"/>
              </w:rPr>
              <w:t>seals</w:t>
            </w:r>
            <w:r w:rsidRPr="00702807">
              <w:rPr>
                <w:rFonts w:asciiTheme="minorHAnsi" w:hAnsiTheme="minorHAnsi" w:cstheme="minorHAnsi"/>
                <w:sz w:val="22"/>
                <w:szCs w:val="22"/>
                <w:lang w:val="en-IE"/>
              </w:rPr>
              <w:t xml:space="preserve"> are </w:t>
            </w:r>
            <w:r w:rsidRPr="00FF4906">
              <w:rPr>
                <w:rFonts w:asciiTheme="minorHAnsi" w:hAnsiTheme="minorHAnsi" w:cstheme="minorHAnsi"/>
                <w:b/>
                <w:bCs/>
                <w:sz w:val="22"/>
                <w:szCs w:val="22"/>
                <w:lang w:val="en-IE"/>
              </w:rPr>
              <w:t>replaced/added/removed</w:t>
            </w:r>
            <w:r w:rsidRPr="00702807">
              <w:rPr>
                <w:rFonts w:asciiTheme="minorHAnsi" w:hAnsiTheme="minorHAnsi" w:cstheme="minorHAnsi"/>
                <w:sz w:val="22"/>
                <w:szCs w:val="22"/>
                <w:lang w:val="en-IE"/>
              </w:rPr>
              <w:t xml:space="preserve"> because of </w:t>
            </w:r>
            <w:r w:rsidR="00612395">
              <w:rPr>
                <w:rFonts w:asciiTheme="minorHAnsi" w:hAnsiTheme="minorHAnsi" w:cstheme="minorHAnsi"/>
                <w:sz w:val="22"/>
                <w:szCs w:val="22"/>
                <w:lang w:val="en-IE"/>
              </w:rPr>
              <w:t>various</w:t>
            </w:r>
            <w:r w:rsidRPr="00702807">
              <w:rPr>
                <w:rFonts w:asciiTheme="minorHAnsi" w:hAnsiTheme="minorHAnsi" w:cstheme="minorHAnsi"/>
                <w:sz w:val="22"/>
                <w:szCs w:val="22"/>
                <w:lang w:val="en-IE"/>
              </w:rPr>
              <w:t xml:space="preserve"> reasons (e.g.  unloading part of the goods or customs control).</w:t>
            </w:r>
          </w:p>
          <w:p w14:paraId="2CF00469" w14:textId="19C1FC9E" w:rsidR="00702807" w:rsidRDefault="00702807" w:rsidP="00612395">
            <w:pPr>
              <w:jc w:val="both"/>
              <w:rPr>
                <w:rFonts w:asciiTheme="minorHAnsi" w:hAnsiTheme="minorHAnsi" w:cstheme="minorHAnsi"/>
                <w:sz w:val="22"/>
                <w:szCs w:val="22"/>
                <w:lang w:val="en-IE"/>
              </w:rPr>
            </w:pPr>
            <w:r w:rsidRPr="00702807">
              <w:rPr>
                <w:rFonts w:asciiTheme="minorHAnsi" w:hAnsiTheme="minorHAnsi" w:cstheme="minorHAnsi"/>
                <w:sz w:val="22"/>
                <w:szCs w:val="22"/>
                <w:lang w:val="en-IE"/>
              </w:rPr>
              <w:t xml:space="preserve">In NCTS-P4 this information can be </w:t>
            </w:r>
            <w:r w:rsidR="00612703" w:rsidRPr="00702807">
              <w:rPr>
                <w:rFonts w:asciiTheme="minorHAnsi" w:hAnsiTheme="minorHAnsi" w:cstheme="minorHAnsi"/>
                <w:sz w:val="22"/>
                <w:szCs w:val="22"/>
                <w:lang w:val="en-IE"/>
              </w:rPr>
              <w:t>registered</w:t>
            </w:r>
            <w:r w:rsidRPr="00702807">
              <w:rPr>
                <w:rFonts w:asciiTheme="minorHAnsi" w:hAnsiTheme="minorHAnsi" w:cstheme="minorHAnsi"/>
                <w:sz w:val="22"/>
                <w:szCs w:val="22"/>
                <w:lang w:val="en-IE"/>
              </w:rPr>
              <w:t xml:space="preserve"> on TAD.</w:t>
            </w:r>
          </w:p>
          <w:p w14:paraId="45113213" w14:textId="77777777" w:rsidR="00AC1871" w:rsidRDefault="00AC1871" w:rsidP="00702807">
            <w:pPr>
              <w:rPr>
                <w:rFonts w:asciiTheme="minorHAnsi" w:hAnsiTheme="minorHAnsi" w:cstheme="minorHAnsi"/>
                <w:sz w:val="22"/>
                <w:szCs w:val="22"/>
                <w:lang w:val="en-IE"/>
              </w:rPr>
            </w:pPr>
          </w:p>
          <w:p w14:paraId="091FA663" w14:textId="12A051DD" w:rsidR="00AC1871" w:rsidRPr="00AC1871" w:rsidRDefault="00817CC2" w:rsidP="00AC1871">
            <w:pPr>
              <w:rPr>
                <w:rFonts w:asciiTheme="minorHAnsi" w:hAnsiTheme="minorHAnsi" w:cstheme="minorHAnsi"/>
                <w:sz w:val="22"/>
                <w:szCs w:val="22"/>
                <w:lang w:val="en-IE"/>
              </w:rPr>
            </w:pPr>
            <w:r w:rsidRPr="00AC1871">
              <w:rPr>
                <w:rFonts w:asciiTheme="minorHAnsi" w:hAnsiTheme="minorHAnsi" w:cstheme="minorHAnsi"/>
                <w:sz w:val="22"/>
                <w:szCs w:val="22"/>
                <w:lang w:val="en-IE"/>
              </w:rPr>
              <w:t>Us</w:t>
            </w:r>
            <w:r>
              <w:rPr>
                <w:rFonts w:asciiTheme="minorHAnsi" w:hAnsiTheme="minorHAnsi" w:cstheme="minorHAnsi"/>
                <w:sz w:val="22"/>
                <w:szCs w:val="22"/>
                <w:lang w:val="en-IE"/>
              </w:rPr>
              <w:t xml:space="preserve">age of </w:t>
            </w:r>
            <w:r w:rsidR="00AC1871" w:rsidRPr="00AC1871">
              <w:rPr>
                <w:rFonts w:asciiTheme="minorHAnsi" w:hAnsiTheme="minorHAnsi" w:cstheme="minorHAnsi"/>
                <w:sz w:val="22"/>
                <w:szCs w:val="22"/>
                <w:lang w:val="en-IE"/>
              </w:rPr>
              <w:t xml:space="preserve">the existing process of the </w:t>
            </w:r>
            <w:r w:rsidR="0097285D">
              <w:rPr>
                <w:rFonts w:asciiTheme="minorHAnsi" w:hAnsiTheme="minorHAnsi" w:cstheme="minorHAnsi"/>
                <w:sz w:val="22"/>
                <w:szCs w:val="22"/>
                <w:lang w:val="en-IE"/>
              </w:rPr>
              <w:t>‘</w:t>
            </w:r>
            <w:r w:rsidR="00AC1871" w:rsidRPr="00AC1871">
              <w:rPr>
                <w:rFonts w:asciiTheme="minorHAnsi" w:hAnsiTheme="minorHAnsi" w:cstheme="minorHAnsi"/>
                <w:sz w:val="22"/>
                <w:szCs w:val="22"/>
                <w:lang w:val="en-IE"/>
              </w:rPr>
              <w:t xml:space="preserve">incident </w:t>
            </w:r>
            <w:proofErr w:type="spellStart"/>
            <w:r w:rsidR="00AC1871" w:rsidRPr="00AC1871">
              <w:rPr>
                <w:rFonts w:asciiTheme="minorHAnsi" w:hAnsiTheme="minorHAnsi" w:cstheme="minorHAnsi"/>
                <w:sz w:val="22"/>
                <w:szCs w:val="22"/>
                <w:lang w:val="en-IE"/>
              </w:rPr>
              <w:t>en</w:t>
            </w:r>
            <w:proofErr w:type="spellEnd"/>
            <w:r w:rsidR="00AC1871" w:rsidRPr="00AC1871">
              <w:rPr>
                <w:rFonts w:asciiTheme="minorHAnsi" w:hAnsiTheme="minorHAnsi" w:cstheme="minorHAnsi"/>
                <w:sz w:val="22"/>
                <w:szCs w:val="22"/>
                <w:lang w:val="en-IE"/>
              </w:rPr>
              <w:t xml:space="preserve"> route</w:t>
            </w:r>
            <w:r w:rsidR="0097285D">
              <w:rPr>
                <w:rFonts w:asciiTheme="minorHAnsi" w:hAnsiTheme="minorHAnsi" w:cstheme="minorHAnsi"/>
                <w:sz w:val="22"/>
                <w:szCs w:val="22"/>
                <w:lang w:val="en-IE"/>
              </w:rPr>
              <w:t>’</w:t>
            </w:r>
            <w:r w:rsidR="00AC1871" w:rsidRPr="00AC1871">
              <w:rPr>
                <w:rFonts w:asciiTheme="minorHAnsi" w:hAnsiTheme="minorHAnsi" w:cstheme="minorHAnsi"/>
                <w:sz w:val="22"/>
                <w:szCs w:val="22"/>
                <w:lang w:val="en-IE"/>
              </w:rPr>
              <w:t xml:space="preserve"> has been identified by DG TAXUD as a solution for that. It was already approved by the EU-CTC Working Group on 26-04-2024.</w:t>
            </w:r>
          </w:p>
          <w:p w14:paraId="7E03DE95" w14:textId="1E3EC77C" w:rsidR="00AC1871" w:rsidRDefault="00AC1871" w:rsidP="00AC1871">
            <w:pPr>
              <w:rPr>
                <w:rFonts w:asciiTheme="minorHAnsi" w:hAnsiTheme="minorHAnsi" w:cstheme="minorHAnsi"/>
                <w:sz w:val="22"/>
                <w:szCs w:val="22"/>
                <w:lang w:val="en-IE"/>
              </w:rPr>
            </w:pPr>
            <w:r w:rsidRPr="00AC1871">
              <w:rPr>
                <w:rFonts w:asciiTheme="minorHAnsi" w:hAnsiTheme="minorHAnsi" w:cstheme="minorHAnsi"/>
                <w:sz w:val="22"/>
                <w:szCs w:val="22"/>
                <w:lang w:val="en-IE"/>
              </w:rPr>
              <w:t>This solution did not require any legal changes.</w:t>
            </w:r>
          </w:p>
          <w:p w14:paraId="62CA9223" w14:textId="3AE7A3C6" w:rsidR="00EB1EB6" w:rsidRDefault="00FF4906" w:rsidP="00FF4906">
            <w:pPr>
              <w:tabs>
                <w:tab w:val="left" w:pos="2334"/>
              </w:tabs>
              <w:rPr>
                <w:rFonts w:asciiTheme="minorHAnsi" w:hAnsiTheme="minorHAnsi" w:cstheme="minorHAnsi"/>
                <w:sz w:val="22"/>
                <w:szCs w:val="22"/>
                <w:lang w:val="en-IE"/>
              </w:rPr>
            </w:pPr>
            <w:r>
              <w:rPr>
                <w:rFonts w:asciiTheme="minorHAnsi" w:hAnsiTheme="minorHAnsi" w:cstheme="minorHAnsi"/>
                <w:sz w:val="22"/>
                <w:szCs w:val="22"/>
                <w:lang w:val="en-IE"/>
              </w:rPr>
              <w:tab/>
            </w:r>
          </w:p>
          <w:p w14:paraId="40730162" w14:textId="3296267F" w:rsidR="00AC1871" w:rsidRDefault="00AC1871" w:rsidP="00AC1871">
            <w:pPr>
              <w:rPr>
                <w:rFonts w:asciiTheme="minorHAnsi" w:hAnsiTheme="minorHAnsi" w:cstheme="minorHAnsi"/>
                <w:sz w:val="22"/>
                <w:szCs w:val="22"/>
                <w:lang w:val="en-IE"/>
              </w:rPr>
            </w:pPr>
            <w:r w:rsidRPr="00AC1871">
              <w:rPr>
                <w:rFonts w:asciiTheme="minorHAnsi" w:hAnsiTheme="minorHAnsi" w:cstheme="minorHAnsi"/>
                <w:sz w:val="22"/>
                <w:szCs w:val="22"/>
                <w:lang w:val="en-IE"/>
              </w:rPr>
              <w:t>The customs office would act first as its original role, e.g. Office of Transit, then as Office of Incident Registration to handle the replacement or addition of seals</w:t>
            </w:r>
            <w:r w:rsidR="00817CC2">
              <w:rPr>
                <w:rFonts w:asciiTheme="minorHAnsi" w:hAnsiTheme="minorHAnsi" w:cstheme="minorHAnsi"/>
                <w:sz w:val="22"/>
                <w:szCs w:val="22"/>
                <w:lang w:val="en-IE"/>
              </w:rPr>
              <w:t xml:space="preserve">, using the </w:t>
            </w:r>
            <w:r w:rsidR="00817CC2" w:rsidRPr="00181DE1">
              <w:rPr>
                <w:rFonts w:asciiTheme="minorHAnsi" w:hAnsiTheme="minorHAnsi" w:cstheme="minorHAnsi"/>
                <w:b/>
                <w:bCs/>
                <w:sz w:val="22"/>
                <w:szCs w:val="22"/>
                <w:lang w:val="en-IE"/>
              </w:rPr>
              <w:t>new incident code ‘7’</w:t>
            </w:r>
            <w:r w:rsidRPr="00181DE1">
              <w:rPr>
                <w:rFonts w:asciiTheme="minorHAnsi" w:hAnsiTheme="minorHAnsi" w:cstheme="minorHAnsi"/>
                <w:b/>
                <w:bCs/>
                <w:sz w:val="22"/>
                <w:szCs w:val="22"/>
                <w:lang w:val="en-IE"/>
              </w:rPr>
              <w:t>.</w:t>
            </w:r>
          </w:p>
          <w:p w14:paraId="43008A40" w14:textId="77777777" w:rsidR="00D34002" w:rsidRDefault="00D34002" w:rsidP="00AC1871">
            <w:pPr>
              <w:rPr>
                <w:rFonts w:asciiTheme="minorHAnsi" w:hAnsiTheme="minorHAnsi" w:cstheme="minorHAnsi"/>
                <w:sz w:val="22"/>
                <w:szCs w:val="22"/>
                <w:lang w:val="en-IE"/>
              </w:rPr>
            </w:pPr>
          </w:p>
          <w:p w14:paraId="2F0CBCE3" w14:textId="4691F6E0" w:rsidR="00EB1EB6" w:rsidRPr="007749A9" w:rsidRDefault="00D34002" w:rsidP="00FC7040">
            <w:pPr>
              <w:rPr>
                <w:rFonts w:asciiTheme="minorHAnsi" w:hAnsiTheme="minorHAnsi" w:cstheme="minorHAnsi"/>
                <w:sz w:val="22"/>
                <w:szCs w:val="22"/>
                <w:lang w:val="en-IE"/>
              </w:rPr>
            </w:pPr>
            <w:r w:rsidRPr="007749A9">
              <w:rPr>
                <w:rFonts w:asciiTheme="minorHAnsi" w:hAnsiTheme="minorHAnsi" w:cstheme="minorHAnsi"/>
                <w:sz w:val="22"/>
                <w:szCs w:val="22"/>
                <w:lang w:val="en-IE"/>
              </w:rPr>
              <w:t xml:space="preserve">More details can be found on CIRCABC </w:t>
            </w:r>
            <w:r w:rsidR="00FC7040" w:rsidRPr="007749A9">
              <w:rPr>
                <w:rFonts w:asciiTheme="minorHAnsi" w:hAnsiTheme="minorHAnsi" w:cstheme="minorHAnsi"/>
                <w:sz w:val="22"/>
                <w:szCs w:val="22"/>
                <w:lang w:val="en-IE"/>
              </w:rPr>
              <w:t>in this file (presented and discussed by the EU-CTC Working Group)</w:t>
            </w:r>
            <w:r w:rsidRPr="007749A9">
              <w:rPr>
                <w:rFonts w:asciiTheme="minorHAnsi" w:hAnsiTheme="minorHAnsi" w:cstheme="minorHAnsi"/>
                <w:sz w:val="22"/>
                <w:szCs w:val="22"/>
                <w:lang w:val="en-IE"/>
              </w:rPr>
              <w:t>:</w:t>
            </w:r>
            <w:r w:rsidR="00FC7040" w:rsidRPr="007749A9">
              <w:rPr>
                <w:rFonts w:asciiTheme="minorHAnsi" w:hAnsiTheme="minorHAnsi" w:cstheme="minorHAnsi"/>
                <w:sz w:val="22"/>
                <w:szCs w:val="22"/>
                <w:lang w:val="en-IE"/>
              </w:rPr>
              <w:t xml:space="preserve"> </w:t>
            </w:r>
            <w:hyperlink r:id="rId17" w:history="1">
              <w:r w:rsidR="00FC7040" w:rsidRPr="007749A9">
                <w:rPr>
                  <w:rStyle w:val="Hyperlink"/>
                  <w:rFonts w:ascii="Aptos" w:hAnsi="Aptos" w:cstheme="minorHAnsi"/>
                  <w:sz w:val="22"/>
                  <w:szCs w:val="22"/>
                </w:rPr>
                <w:t xml:space="preserve">How to notify change of seals </w:t>
              </w:r>
              <w:proofErr w:type="spellStart"/>
              <w:r w:rsidR="00FC7040" w:rsidRPr="007749A9">
                <w:rPr>
                  <w:rStyle w:val="Hyperlink"/>
                  <w:rFonts w:ascii="Aptos" w:hAnsi="Aptos" w:cstheme="minorHAnsi"/>
                  <w:sz w:val="22"/>
                  <w:szCs w:val="22"/>
                </w:rPr>
                <w:t>en</w:t>
              </w:r>
              <w:proofErr w:type="spellEnd"/>
              <w:r w:rsidR="00FC7040" w:rsidRPr="007749A9">
                <w:rPr>
                  <w:rStyle w:val="Hyperlink"/>
                  <w:rFonts w:ascii="Aptos" w:hAnsi="Aptos" w:cstheme="minorHAnsi"/>
                  <w:sz w:val="22"/>
                  <w:szCs w:val="22"/>
                </w:rPr>
                <w:t xml:space="preserve"> route within NCTS P5 - Working Document 2021_03 (v.5)_FINAL_CLEAN.docx</w:t>
              </w:r>
            </w:hyperlink>
            <w:r w:rsidR="007749A9">
              <w:rPr>
                <w:rFonts w:ascii="Aptos" w:hAnsi="Aptos" w:cstheme="minorHAnsi"/>
                <w:color w:val="31849B" w:themeColor="accent5" w:themeShade="BF"/>
                <w:sz w:val="22"/>
                <w:szCs w:val="22"/>
              </w:rPr>
              <w:t xml:space="preserve"> (published on CIRCABC on 25.02.2025).</w:t>
            </w:r>
          </w:p>
          <w:p w14:paraId="6C27237C" w14:textId="77777777" w:rsidR="006B6B0A" w:rsidRDefault="006B6B0A">
            <w:pPr>
              <w:rPr>
                <w:rFonts w:asciiTheme="minorHAnsi" w:hAnsiTheme="minorHAnsi" w:cstheme="minorHAnsi"/>
                <w:sz w:val="22"/>
                <w:szCs w:val="22"/>
                <w:lang w:val="en-IE"/>
              </w:rPr>
            </w:pPr>
          </w:p>
          <w:p w14:paraId="57503BB8" w14:textId="77777777" w:rsidR="006B6B0A" w:rsidRDefault="006B6B0A" w:rsidP="007749A9">
            <w:pPr>
              <w:rPr>
                <w:rFonts w:asciiTheme="minorHAnsi" w:hAnsiTheme="minorHAnsi" w:cstheme="minorHAnsi"/>
                <w:sz w:val="22"/>
                <w:szCs w:val="22"/>
                <w:lang w:val="en-IE"/>
              </w:rPr>
            </w:pPr>
          </w:p>
          <w:p w14:paraId="45A53FE8" w14:textId="77777777" w:rsidR="001B75DE" w:rsidRPr="00181DE1" w:rsidRDefault="001B75DE" w:rsidP="001B75DE">
            <w:pPr>
              <w:pStyle w:val="ListParagraph"/>
              <w:numPr>
                <w:ilvl w:val="0"/>
                <w:numId w:val="3"/>
              </w:numPr>
              <w:rPr>
                <w:rFonts w:asciiTheme="minorHAnsi" w:hAnsiTheme="minorHAnsi" w:cstheme="minorHAnsi"/>
                <w:sz w:val="22"/>
                <w:szCs w:val="22"/>
                <w:lang w:val="en-IE"/>
              </w:rPr>
            </w:pPr>
          </w:p>
          <w:p w14:paraId="6F917FB2" w14:textId="23DD9FAA" w:rsidR="001B75DE" w:rsidRPr="001B75DE" w:rsidRDefault="001B75DE" w:rsidP="001B75DE">
            <w:pPr>
              <w:rPr>
                <w:rFonts w:asciiTheme="minorHAnsi" w:hAnsiTheme="minorHAnsi" w:cstheme="minorHAnsi"/>
                <w:sz w:val="22"/>
                <w:szCs w:val="22"/>
                <w:lang w:val="en-IE"/>
              </w:rPr>
            </w:pPr>
            <w:r>
              <w:rPr>
                <w:rFonts w:asciiTheme="minorHAnsi" w:hAnsiTheme="minorHAnsi" w:cstheme="minorHAnsi"/>
                <w:sz w:val="22"/>
                <w:szCs w:val="22"/>
                <w:lang w:val="en-IE"/>
              </w:rPr>
              <w:t xml:space="preserve">The </w:t>
            </w:r>
            <w:r w:rsidRPr="001B75DE">
              <w:rPr>
                <w:rFonts w:asciiTheme="minorHAnsi" w:hAnsiTheme="minorHAnsi" w:cstheme="minorHAnsi"/>
                <w:sz w:val="22"/>
                <w:szCs w:val="22"/>
                <w:lang w:val="en-IE"/>
              </w:rPr>
              <w:t xml:space="preserve">Article 305 (3) of the </w:t>
            </w:r>
            <w:r>
              <w:rPr>
                <w:rFonts w:asciiTheme="minorHAnsi" w:hAnsiTheme="minorHAnsi" w:cstheme="minorHAnsi"/>
                <w:sz w:val="22"/>
                <w:szCs w:val="22"/>
                <w:lang w:val="en-IE"/>
              </w:rPr>
              <w:t>UCC/</w:t>
            </w:r>
            <w:r w:rsidRPr="001B75DE">
              <w:rPr>
                <w:rFonts w:asciiTheme="minorHAnsi" w:hAnsiTheme="minorHAnsi" w:cstheme="minorHAnsi"/>
                <w:sz w:val="22"/>
                <w:szCs w:val="22"/>
                <w:lang w:val="en-IE"/>
              </w:rPr>
              <w:t>IA</w:t>
            </w:r>
            <w:r>
              <w:rPr>
                <w:rFonts w:asciiTheme="minorHAnsi" w:hAnsiTheme="minorHAnsi" w:cstheme="minorHAnsi"/>
                <w:sz w:val="22"/>
                <w:szCs w:val="22"/>
                <w:lang w:val="en-IE"/>
              </w:rPr>
              <w:t xml:space="preserve"> mentions: </w:t>
            </w:r>
            <w:r w:rsidRPr="001B75DE">
              <w:rPr>
                <w:rFonts w:asciiTheme="minorHAnsi" w:hAnsiTheme="minorHAnsi" w:cstheme="minorHAnsi"/>
                <w:sz w:val="22"/>
                <w:szCs w:val="22"/>
                <w:lang w:val="en-IE"/>
              </w:rPr>
              <w:t xml:space="preserve">“in case of an incident as referred to in paragraph 1(c), the customs authorities shall not require presentation of the goods together with the MRN of the transit declaration if </w:t>
            </w:r>
            <w:proofErr w:type="gramStart"/>
            <w:r w:rsidRPr="001B75DE">
              <w:rPr>
                <w:rFonts w:asciiTheme="minorHAnsi" w:hAnsiTheme="minorHAnsi" w:cstheme="minorHAnsi"/>
                <w:sz w:val="22"/>
                <w:szCs w:val="22"/>
                <w:lang w:val="en-IE"/>
              </w:rPr>
              <w:t>all of</w:t>
            </w:r>
            <w:proofErr w:type="gramEnd"/>
            <w:r w:rsidRPr="001B75DE">
              <w:rPr>
                <w:rFonts w:asciiTheme="minorHAnsi" w:hAnsiTheme="minorHAnsi" w:cstheme="minorHAnsi"/>
                <w:sz w:val="22"/>
                <w:szCs w:val="22"/>
                <w:lang w:val="en-IE"/>
              </w:rPr>
              <w:t xml:space="preserve"> the following conditions are fulfilled:</w:t>
            </w:r>
          </w:p>
          <w:p w14:paraId="3BDCB664" w14:textId="33B00F69" w:rsidR="001B75DE" w:rsidRPr="001B75DE" w:rsidRDefault="001B75DE" w:rsidP="00112C5C">
            <w:pPr>
              <w:ind w:left="720"/>
              <w:rPr>
                <w:rFonts w:asciiTheme="minorHAnsi" w:hAnsiTheme="minorHAnsi" w:cstheme="minorHAnsi"/>
                <w:sz w:val="22"/>
                <w:szCs w:val="22"/>
                <w:lang w:val="en-IE"/>
              </w:rPr>
            </w:pPr>
            <w:r w:rsidRPr="001B75DE">
              <w:rPr>
                <w:rFonts w:asciiTheme="minorHAnsi" w:hAnsiTheme="minorHAnsi" w:cstheme="minorHAnsi"/>
                <w:sz w:val="22"/>
                <w:szCs w:val="22"/>
                <w:lang w:val="en-IE"/>
              </w:rPr>
              <w:t>(a)</w:t>
            </w:r>
            <w:r w:rsidR="00112C5C">
              <w:rPr>
                <w:rFonts w:asciiTheme="minorHAnsi" w:hAnsiTheme="minorHAnsi" w:cstheme="minorHAnsi"/>
                <w:sz w:val="22"/>
                <w:szCs w:val="22"/>
                <w:lang w:val="en-IE"/>
              </w:rPr>
              <w:t xml:space="preserve"> </w:t>
            </w:r>
            <w:r w:rsidRPr="001B75DE">
              <w:rPr>
                <w:rFonts w:asciiTheme="minorHAnsi" w:hAnsiTheme="minorHAnsi" w:cstheme="minorHAnsi"/>
                <w:sz w:val="22"/>
                <w:szCs w:val="22"/>
                <w:lang w:val="en-IE"/>
              </w:rPr>
              <w:t>the goods are transferred from a means of transport that is not sealed;</w:t>
            </w:r>
          </w:p>
          <w:p w14:paraId="1D4DF55E" w14:textId="7474780B" w:rsidR="001B75DE" w:rsidRPr="001B75DE" w:rsidRDefault="001B75DE" w:rsidP="00112C5C">
            <w:pPr>
              <w:ind w:left="720"/>
              <w:rPr>
                <w:rFonts w:asciiTheme="minorHAnsi" w:hAnsiTheme="minorHAnsi" w:cstheme="minorHAnsi"/>
                <w:sz w:val="22"/>
                <w:szCs w:val="22"/>
                <w:lang w:val="en-IE"/>
              </w:rPr>
            </w:pPr>
            <w:r w:rsidRPr="001B75DE">
              <w:rPr>
                <w:rFonts w:asciiTheme="minorHAnsi" w:hAnsiTheme="minorHAnsi" w:cstheme="minorHAnsi"/>
                <w:sz w:val="22"/>
                <w:szCs w:val="22"/>
                <w:lang w:val="en-IE"/>
              </w:rPr>
              <w:t>(b)</w:t>
            </w:r>
            <w:r w:rsidR="00112C5C">
              <w:rPr>
                <w:rFonts w:asciiTheme="minorHAnsi" w:hAnsiTheme="minorHAnsi" w:cstheme="minorHAnsi"/>
                <w:sz w:val="22"/>
                <w:szCs w:val="22"/>
                <w:lang w:val="en-IE"/>
              </w:rPr>
              <w:t xml:space="preserve"> </w:t>
            </w:r>
            <w:r w:rsidRPr="001B75DE">
              <w:rPr>
                <w:rFonts w:asciiTheme="minorHAnsi" w:hAnsiTheme="minorHAnsi" w:cstheme="minorHAnsi"/>
                <w:sz w:val="22"/>
                <w:szCs w:val="22"/>
                <w:lang w:val="en-IE"/>
              </w:rPr>
              <w:t>the holder of the procedure or the carrier on behalf of the holder of the procedure provides relevant information concerning the transfer to the customs authority of the Member State in whose territory the means of transport is located [</w:t>
            </w:r>
            <w:r w:rsidR="00112C5C">
              <w:rPr>
                <w:rFonts w:asciiTheme="minorHAnsi" w:hAnsiTheme="minorHAnsi" w:cstheme="minorHAnsi"/>
                <w:sz w:val="22"/>
                <w:szCs w:val="22"/>
                <w:lang w:val="en-IE"/>
              </w:rPr>
              <w:t>.</w:t>
            </w:r>
            <w:r w:rsidRPr="001B75DE">
              <w:rPr>
                <w:rFonts w:asciiTheme="minorHAnsi" w:hAnsiTheme="minorHAnsi" w:cstheme="minorHAnsi"/>
                <w:sz w:val="22"/>
                <w:szCs w:val="22"/>
                <w:lang w:val="en-IE"/>
              </w:rPr>
              <w:t>..]”</w:t>
            </w:r>
          </w:p>
          <w:p w14:paraId="52CAE539" w14:textId="77777777" w:rsidR="001B75DE" w:rsidRPr="001B75DE" w:rsidRDefault="001B75DE" w:rsidP="001B75DE">
            <w:pPr>
              <w:rPr>
                <w:rFonts w:asciiTheme="minorHAnsi" w:hAnsiTheme="minorHAnsi" w:cstheme="minorHAnsi"/>
                <w:sz w:val="22"/>
                <w:szCs w:val="22"/>
                <w:lang w:val="en-IE"/>
              </w:rPr>
            </w:pPr>
          </w:p>
          <w:p w14:paraId="4CC89FE3" w14:textId="17D20F1C" w:rsidR="001B75DE" w:rsidRPr="001B75DE" w:rsidRDefault="001B75DE" w:rsidP="001B75DE">
            <w:pPr>
              <w:rPr>
                <w:rFonts w:asciiTheme="minorHAnsi" w:hAnsiTheme="minorHAnsi" w:cstheme="minorHAnsi"/>
                <w:i/>
                <w:iCs/>
                <w:sz w:val="22"/>
                <w:szCs w:val="22"/>
                <w:lang w:val="en-IE"/>
              </w:rPr>
            </w:pPr>
            <w:r>
              <w:rPr>
                <w:rFonts w:asciiTheme="minorHAnsi" w:hAnsiTheme="minorHAnsi" w:cstheme="minorHAnsi"/>
                <w:sz w:val="22"/>
                <w:szCs w:val="22"/>
                <w:lang w:val="en-IE"/>
              </w:rPr>
              <w:t>I</w:t>
            </w:r>
            <w:r w:rsidRPr="001B75DE">
              <w:rPr>
                <w:rFonts w:asciiTheme="minorHAnsi" w:hAnsiTheme="minorHAnsi" w:cstheme="minorHAnsi"/>
                <w:sz w:val="22"/>
                <w:szCs w:val="22"/>
                <w:lang w:val="en-IE"/>
              </w:rPr>
              <w:t xml:space="preserve">n this list, there is </w:t>
            </w:r>
            <w:r w:rsidR="00AD4636">
              <w:rPr>
                <w:rFonts w:asciiTheme="minorHAnsi" w:hAnsiTheme="minorHAnsi" w:cstheme="minorHAnsi"/>
                <w:sz w:val="22"/>
                <w:szCs w:val="22"/>
                <w:lang w:val="en-IE"/>
              </w:rPr>
              <w:t>no</w:t>
            </w:r>
            <w:r w:rsidRPr="001B75DE">
              <w:rPr>
                <w:rFonts w:asciiTheme="minorHAnsi" w:hAnsiTheme="minorHAnsi" w:cstheme="minorHAnsi"/>
                <w:sz w:val="22"/>
                <w:szCs w:val="22"/>
                <w:lang w:val="en-IE"/>
              </w:rPr>
              <w:t xml:space="preserve"> appropriate incident code for case where goods are transferred from one means of transport to another means of transport</w:t>
            </w:r>
            <w:r w:rsidR="00112C5C">
              <w:rPr>
                <w:rFonts w:asciiTheme="minorHAnsi" w:hAnsiTheme="minorHAnsi" w:cstheme="minorHAnsi"/>
                <w:sz w:val="22"/>
                <w:szCs w:val="22"/>
                <w:lang w:val="en-IE"/>
              </w:rPr>
              <w:t>,</w:t>
            </w:r>
            <w:r w:rsidRPr="001B75DE">
              <w:rPr>
                <w:rFonts w:asciiTheme="minorHAnsi" w:hAnsiTheme="minorHAnsi" w:cstheme="minorHAnsi"/>
                <w:sz w:val="22"/>
                <w:szCs w:val="22"/>
                <w:lang w:val="en-IE"/>
              </w:rPr>
              <w:t xml:space="preserve"> without the supervision of the customs authority</w:t>
            </w:r>
            <w:r>
              <w:rPr>
                <w:rFonts w:asciiTheme="minorHAnsi" w:hAnsiTheme="minorHAnsi" w:cstheme="minorHAnsi"/>
                <w:sz w:val="22"/>
                <w:szCs w:val="22"/>
                <w:lang w:val="en-IE"/>
              </w:rPr>
              <w:t>.</w:t>
            </w:r>
            <w:r w:rsidRPr="001B75DE">
              <w:rPr>
                <w:rFonts w:asciiTheme="minorHAnsi" w:hAnsiTheme="minorHAnsi" w:cstheme="minorHAnsi"/>
                <w:sz w:val="22"/>
                <w:szCs w:val="22"/>
                <w:lang w:val="en-IE"/>
              </w:rPr>
              <w:t xml:space="preserve"> </w:t>
            </w:r>
            <w:r w:rsidRPr="001B75DE">
              <w:rPr>
                <w:rFonts w:asciiTheme="minorHAnsi" w:hAnsiTheme="minorHAnsi" w:cstheme="minorHAnsi"/>
                <w:i/>
                <w:iCs/>
                <w:sz w:val="22"/>
                <w:szCs w:val="22"/>
                <w:lang w:val="en-IE"/>
              </w:rPr>
              <w:t xml:space="preserve">(There isn’t an obligation for </w:t>
            </w:r>
            <w:r w:rsidR="00803DBA">
              <w:rPr>
                <w:rFonts w:asciiTheme="minorHAnsi" w:hAnsiTheme="minorHAnsi" w:cstheme="minorHAnsi"/>
                <w:i/>
                <w:iCs/>
                <w:sz w:val="22"/>
                <w:szCs w:val="22"/>
                <w:lang w:val="en-IE"/>
              </w:rPr>
              <w:t xml:space="preserve">the </w:t>
            </w:r>
            <w:r w:rsidRPr="001B75DE">
              <w:rPr>
                <w:rFonts w:asciiTheme="minorHAnsi" w:hAnsiTheme="minorHAnsi" w:cstheme="minorHAnsi"/>
                <w:i/>
                <w:iCs/>
                <w:sz w:val="22"/>
                <w:szCs w:val="22"/>
                <w:lang w:val="en-IE"/>
              </w:rPr>
              <w:t xml:space="preserve">carrier to receive the approval of customs for transfer prior to operation. </w:t>
            </w:r>
            <w:r w:rsidR="00803DBA">
              <w:rPr>
                <w:rFonts w:asciiTheme="minorHAnsi" w:hAnsiTheme="minorHAnsi" w:cstheme="minorHAnsi"/>
                <w:i/>
                <w:iCs/>
                <w:sz w:val="22"/>
                <w:szCs w:val="22"/>
                <w:lang w:val="en-IE"/>
              </w:rPr>
              <w:t>The c</w:t>
            </w:r>
            <w:r w:rsidRPr="001B75DE">
              <w:rPr>
                <w:rFonts w:asciiTheme="minorHAnsi" w:hAnsiTheme="minorHAnsi" w:cstheme="minorHAnsi"/>
                <w:i/>
                <w:iCs/>
                <w:sz w:val="22"/>
                <w:szCs w:val="22"/>
                <w:lang w:val="en-IE"/>
              </w:rPr>
              <w:t xml:space="preserve">ustoms authority should be informed by </w:t>
            </w:r>
            <w:r w:rsidR="00803DBA">
              <w:rPr>
                <w:rFonts w:asciiTheme="minorHAnsi" w:hAnsiTheme="minorHAnsi" w:cstheme="minorHAnsi"/>
                <w:i/>
                <w:iCs/>
                <w:sz w:val="22"/>
                <w:szCs w:val="22"/>
                <w:lang w:val="en-IE"/>
              </w:rPr>
              <w:t xml:space="preserve">the </w:t>
            </w:r>
            <w:r w:rsidRPr="001B75DE">
              <w:rPr>
                <w:rFonts w:asciiTheme="minorHAnsi" w:hAnsiTheme="minorHAnsi" w:cstheme="minorHAnsi"/>
                <w:i/>
                <w:iCs/>
                <w:sz w:val="22"/>
                <w:szCs w:val="22"/>
                <w:lang w:val="en-IE"/>
              </w:rPr>
              <w:t>carrier after</w:t>
            </w:r>
            <w:r w:rsidR="00803DBA">
              <w:rPr>
                <w:rFonts w:asciiTheme="minorHAnsi" w:hAnsiTheme="minorHAnsi" w:cstheme="minorHAnsi"/>
                <w:i/>
                <w:iCs/>
                <w:sz w:val="22"/>
                <w:szCs w:val="22"/>
                <w:lang w:val="en-IE"/>
              </w:rPr>
              <w:t xml:space="preserve"> the</w:t>
            </w:r>
            <w:r w:rsidRPr="001B75DE">
              <w:rPr>
                <w:rFonts w:asciiTheme="minorHAnsi" w:hAnsiTheme="minorHAnsi" w:cstheme="minorHAnsi"/>
                <w:i/>
                <w:iCs/>
                <w:sz w:val="22"/>
                <w:szCs w:val="22"/>
                <w:lang w:val="en-IE"/>
              </w:rPr>
              <w:t xml:space="preserve"> transfer).</w:t>
            </w:r>
          </w:p>
          <w:p w14:paraId="06D39A50" w14:textId="7BDD9EF9" w:rsidR="001B75DE" w:rsidRDefault="001B75DE" w:rsidP="001B75DE">
            <w:pPr>
              <w:rPr>
                <w:rFonts w:asciiTheme="minorHAnsi" w:hAnsiTheme="minorHAnsi" w:cstheme="minorHAnsi"/>
                <w:sz w:val="22"/>
                <w:szCs w:val="22"/>
                <w:lang w:val="en-IE"/>
              </w:rPr>
            </w:pPr>
            <w:r>
              <w:rPr>
                <w:rFonts w:asciiTheme="minorHAnsi" w:hAnsiTheme="minorHAnsi" w:cstheme="minorHAnsi"/>
                <w:sz w:val="22"/>
                <w:szCs w:val="22"/>
                <w:lang w:val="en-IE"/>
              </w:rPr>
              <w:t>A</w:t>
            </w:r>
            <w:r w:rsidRPr="001B75DE">
              <w:rPr>
                <w:rFonts w:asciiTheme="minorHAnsi" w:hAnsiTheme="minorHAnsi" w:cstheme="minorHAnsi"/>
                <w:sz w:val="22"/>
                <w:szCs w:val="22"/>
                <w:lang w:val="en-IE"/>
              </w:rPr>
              <w:t xml:space="preserve"> </w:t>
            </w:r>
            <w:r w:rsidRPr="005832DF">
              <w:rPr>
                <w:rFonts w:asciiTheme="minorHAnsi" w:hAnsiTheme="minorHAnsi" w:cstheme="minorHAnsi"/>
                <w:b/>
                <w:bCs/>
                <w:sz w:val="22"/>
                <w:szCs w:val="22"/>
                <w:lang w:val="en-IE"/>
              </w:rPr>
              <w:t xml:space="preserve">new incident code </w:t>
            </w:r>
            <w:r w:rsidR="00181DE1" w:rsidRPr="005832DF">
              <w:rPr>
                <w:rFonts w:asciiTheme="minorHAnsi" w:hAnsiTheme="minorHAnsi" w:cstheme="minorHAnsi"/>
                <w:b/>
                <w:bCs/>
                <w:sz w:val="22"/>
                <w:szCs w:val="22"/>
                <w:lang w:val="en-IE"/>
              </w:rPr>
              <w:t>‘8’</w:t>
            </w:r>
            <w:r w:rsidR="00181DE1">
              <w:rPr>
                <w:rFonts w:asciiTheme="minorHAnsi" w:hAnsiTheme="minorHAnsi" w:cstheme="minorHAnsi"/>
                <w:sz w:val="22"/>
                <w:szCs w:val="22"/>
                <w:lang w:val="en-IE"/>
              </w:rPr>
              <w:t xml:space="preserve"> </w:t>
            </w:r>
            <w:r>
              <w:rPr>
                <w:rFonts w:asciiTheme="minorHAnsi" w:hAnsiTheme="minorHAnsi" w:cstheme="minorHAnsi"/>
                <w:sz w:val="22"/>
                <w:szCs w:val="22"/>
                <w:lang w:val="en-IE"/>
              </w:rPr>
              <w:t>should be added in CL019, to manage this case.</w:t>
            </w:r>
          </w:p>
          <w:p w14:paraId="33B6A178" w14:textId="77777777" w:rsidR="001B75DE" w:rsidRDefault="001B75DE" w:rsidP="00846251">
            <w:pPr>
              <w:rPr>
                <w:rFonts w:asciiTheme="minorHAnsi" w:hAnsiTheme="minorHAnsi" w:cstheme="minorHAnsi"/>
                <w:sz w:val="22"/>
                <w:szCs w:val="22"/>
                <w:lang w:val="en-IE"/>
              </w:rPr>
            </w:pPr>
          </w:p>
          <w:p w14:paraId="005D5775" w14:textId="7582D02B" w:rsidR="00181DE1" w:rsidRDefault="00181DE1" w:rsidP="00181DE1">
            <w:pPr>
              <w:pStyle w:val="ListParagraph"/>
              <w:numPr>
                <w:ilvl w:val="0"/>
                <w:numId w:val="3"/>
              </w:numPr>
              <w:rPr>
                <w:rFonts w:asciiTheme="minorHAnsi" w:hAnsiTheme="minorHAnsi" w:cstheme="minorHAnsi"/>
                <w:sz w:val="22"/>
                <w:szCs w:val="22"/>
                <w:lang w:val="en-IE"/>
              </w:rPr>
            </w:pPr>
            <w:r w:rsidRPr="00634DA8">
              <w:rPr>
                <w:rFonts w:asciiTheme="minorHAnsi" w:hAnsiTheme="minorHAnsi" w:cstheme="minorHAnsi"/>
                <w:sz w:val="22"/>
                <w:szCs w:val="22"/>
                <w:lang w:val="en-IE"/>
              </w:rPr>
              <w:t xml:space="preserve">The current descriptions of codes '1' and '5' need to be </w:t>
            </w:r>
            <w:r>
              <w:rPr>
                <w:rFonts w:asciiTheme="minorHAnsi" w:hAnsiTheme="minorHAnsi" w:cstheme="minorHAnsi"/>
                <w:sz w:val="22"/>
                <w:szCs w:val="22"/>
                <w:lang w:val="en-IE"/>
              </w:rPr>
              <w:t xml:space="preserve">slightly </w:t>
            </w:r>
            <w:r w:rsidRPr="00634DA8">
              <w:rPr>
                <w:rFonts w:asciiTheme="minorHAnsi" w:hAnsiTheme="minorHAnsi" w:cstheme="minorHAnsi"/>
                <w:sz w:val="22"/>
                <w:szCs w:val="22"/>
                <w:lang w:val="en-IE"/>
              </w:rPr>
              <w:t>improved.</w:t>
            </w:r>
          </w:p>
          <w:p w14:paraId="17F0E3B8" w14:textId="77777777" w:rsidR="00181DE1" w:rsidRDefault="00181DE1" w:rsidP="00181DE1">
            <w:pPr>
              <w:pStyle w:val="ListParagraph"/>
              <w:ind w:left="360"/>
              <w:rPr>
                <w:rFonts w:asciiTheme="minorHAnsi" w:hAnsiTheme="minorHAnsi" w:cstheme="minorHAnsi"/>
                <w:sz w:val="22"/>
                <w:szCs w:val="22"/>
                <w:lang w:val="en-IE"/>
              </w:rPr>
            </w:pPr>
          </w:p>
          <w:p w14:paraId="0F5CD6E0" w14:textId="77777777" w:rsidR="00181DE1" w:rsidRDefault="00181DE1" w:rsidP="00181DE1">
            <w:pPr>
              <w:pStyle w:val="ListParagraph"/>
              <w:numPr>
                <w:ilvl w:val="0"/>
                <w:numId w:val="3"/>
              </w:numPr>
              <w:rPr>
                <w:rFonts w:asciiTheme="minorHAnsi" w:hAnsiTheme="minorHAnsi" w:cstheme="minorHAnsi"/>
                <w:sz w:val="22"/>
                <w:szCs w:val="22"/>
                <w:lang w:val="en-IE"/>
              </w:rPr>
            </w:pPr>
            <w:r w:rsidRPr="00150978">
              <w:rPr>
                <w:rFonts w:asciiTheme="minorHAnsi" w:hAnsiTheme="minorHAnsi" w:cstheme="minorHAnsi"/>
                <w:sz w:val="22"/>
                <w:szCs w:val="22"/>
                <w:lang w:val="en-IE"/>
              </w:rPr>
              <w:t>An inconsistency between CS/RD2 PRO</w:t>
            </w:r>
            <w:r>
              <w:rPr>
                <w:rFonts w:asciiTheme="minorHAnsi" w:hAnsiTheme="minorHAnsi" w:cstheme="minorHAnsi"/>
                <w:sz w:val="22"/>
                <w:szCs w:val="22"/>
                <w:lang w:val="en-IE"/>
              </w:rPr>
              <w:t>D</w:t>
            </w:r>
            <w:r w:rsidRPr="00150978">
              <w:rPr>
                <w:rFonts w:asciiTheme="minorHAnsi" w:hAnsiTheme="minorHAnsi" w:cstheme="minorHAnsi"/>
                <w:sz w:val="22"/>
                <w:szCs w:val="22"/>
                <w:lang w:val="en-IE"/>
              </w:rPr>
              <w:t xml:space="preserve"> and CS/RD2 CONF regarding the definition of the applicability filter has been identified. In CS/RD2 PROD, the </w:t>
            </w:r>
            <w:r w:rsidRPr="005832DF">
              <w:rPr>
                <w:rFonts w:asciiTheme="minorHAnsi" w:hAnsiTheme="minorHAnsi" w:cstheme="minorHAnsi"/>
                <w:b/>
                <w:bCs/>
                <w:sz w:val="22"/>
                <w:szCs w:val="22"/>
                <w:lang w:val="en-IE"/>
              </w:rPr>
              <w:t>applicability policy</w:t>
            </w:r>
            <w:r w:rsidRPr="00150978">
              <w:rPr>
                <w:rFonts w:asciiTheme="minorHAnsi" w:hAnsiTheme="minorHAnsi" w:cstheme="minorHAnsi"/>
                <w:sz w:val="22"/>
                <w:szCs w:val="22"/>
                <w:lang w:val="en-IE"/>
              </w:rPr>
              <w:t xml:space="preserve"> of CL019 is defined as 'Explicit_Include' for NCTS-P5, while in CS/RD2 CONF it is defined as 'Include_All' for both NCTS-P5 and NCTS-P6.</w:t>
            </w:r>
          </w:p>
          <w:p w14:paraId="77AC06BA" w14:textId="6EA6013F" w:rsidR="00181DE1" w:rsidRPr="005832DF" w:rsidRDefault="00181DE1" w:rsidP="00181DE1">
            <w:pPr>
              <w:pStyle w:val="ListParagraph"/>
              <w:ind w:left="360"/>
              <w:rPr>
                <w:rFonts w:asciiTheme="minorHAnsi" w:hAnsiTheme="minorHAnsi" w:cstheme="minorHAnsi"/>
                <w:b/>
                <w:bCs/>
                <w:sz w:val="22"/>
                <w:szCs w:val="22"/>
                <w:lang w:val="en-IE"/>
              </w:rPr>
            </w:pPr>
            <w:r w:rsidRPr="00150978">
              <w:rPr>
                <w:rFonts w:asciiTheme="minorHAnsi" w:hAnsiTheme="minorHAnsi" w:cstheme="minorHAnsi"/>
                <w:sz w:val="22"/>
                <w:szCs w:val="22"/>
                <w:lang w:val="en-IE"/>
              </w:rPr>
              <w:t xml:space="preserve">Consequently, the applicability policy </w:t>
            </w:r>
            <w:r w:rsidRPr="005832DF">
              <w:rPr>
                <w:rFonts w:asciiTheme="minorHAnsi" w:hAnsiTheme="minorHAnsi" w:cstheme="minorHAnsi"/>
                <w:b/>
                <w:bCs/>
                <w:sz w:val="22"/>
                <w:szCs w:val="22"/>
                <w:lang w:val="en-IE"/>
              </w:rPr>
              <w:t xml:space="preserve">in CS/RD2 CONF </w:t>
            </w:r>
            <w:r w:rsidR="005832DF">
              <w:rPr>
                <w:rFonts w:asciiTheme="minorHAnsi" w:hAnsiTheme="minorHAnsi" w:cstheme="minorHAnsi"/>
                <w:b/>
                <w:bCs/>
                <w:sz w:val="22"/>
                <w:szCs w:val="22"/>
                <w:lang w:val="en-IE"/>
              </w:rPr>
              <w:t xml:space="preserve">should </w:t>
            </w:r>
            <w:r w:rsidRPr="005832DF">
              <w:rPr>
                <w:rFonts w:asciiTheme="minorHAnsi" w:hAnsiTheme="minorHAnsi" w:cstheme="minorHAnsi"/>
                <w:b/>
                <w:bCs/>
                <w:sz w:val="22"/>
                <w:szCs w:val="22"/>
                <w:lang w:val="en-IE"/>
              </w:rPr>
              <w:t>be aligned with the applicability definition in CS/RD2 PROD.</w:t>
            </w:r>
          </w:p>
          <w:p w14:paraId="0B87D604" w14:textId="77777777" w:rsidR="00181DE1" w:rsidRDefault="00181DE1" w:rsidP="00846251">
            <w:pPr>
              <w:rPr>
                <w:rFonts w:asciiTheme="minorHAnsi" w:hAnsiTheme="minorHAnsi" w:cstheme="minorHAnsi"/>
                <w:sz w:val="22"/>
                <w:szCs w:val="22"/>
                <w:lang w:val="en-IE"/>
              </w:rPr>
            </w:pPr>
          </w:p>
          <w:p w14:paraId="07758CD4" w14:textId="64C775F3" w:rsidR="00906F9C" w:rsidRPr="00906F9C" w:rsidRDefault="00906F9C" w:rsidP="00846251">
            <w:pPr>
              <w:rPr>
                <w:rFonts w:ascii="Aptos" w:hAnsi="Aptos" w:cstheme="minorHAnsi"/>
                <w:b/>
                <w:bCs/>
                <w:color w:val="31849B" w:themeColor="accent5" w:themeShade="BF"/>
                <w:sz w:val="22"/>
                <w:szCs w:val="22"/>
                <w:u w:val="single"/>
                <w:lang w:val="en-IE"/>
              </w:rPr>
            </w:pPr>
            <w:r w:rsidRPr="00906F9C">
              <w:rPr>
                <w:rFonts w:ascii="Aptos" w:hAnsi="Aptos" w:cstheme="minorHAnsi"/>
                <w:b/>
                <w:bCs/>
                <w:color w:val="31849B" w:themeColor="accent5" w:themeShade="BF"/>
                <w:sz w:val="22"/>
                <w:szCs w:val="22"/>
                <w:u w:val="single"/>
                <w:lang w:val="en-IE"/>
              </w:rPr>
              <w:t>NOTE:</w:t>
            </w:r>
          </w:p>
          <w:p w14:paraId="29066045" w14:textId="5529A5DD" w:rsidR="00906F9C" w:rsidRPr="00906F9C" w:rsidRDefault="00906F9C" w:rsidP="00906F9C">
            <w:pPr>
              <w:rPr>
                <w:rFonts w:ascii="Aptos" w:hAnsi="Aptos" w:cstheme="minorHAnsi"/>
                <w:color w:val="31849B" w:themeColor="accent5" w:themeShade="BF"/>
                <w:sz w:val="22"/>
                <w:szCs w:val="22"/>
                <w:lang w:val="en-IE"/>
              </w:rPr>
            </w:pPr>
            <w:r w:rsidRPr="00906F9C">
              <w:rPr>
                <w:rFonts w:ascii="Aptos" w:hAnsi="Aptos" w:cstheme="minorHAnsi"/>
                <w:color w:val="31849B" w:themeColor="accent5" w:themeShade="BF"/>
                <w:sz w:val="22"/>
                <w:szCs w:val="22"/>
                <w:lang w:val="en-IE"/>
              </w:rPr>
              <w:t>T</w:t>
            </w:r>
            <w:r w:rsidRPr="00906F9C">
              <w:rPr>
                <w:rFonts w:ascii="Aptos" w:hAnsi="Aptos" w:cstheme="minorHAnsi"/>
                <w:color w:val="31849B" w:themeColor="accent5" w:themeShade="BF"/>
                <w:sz w:val="22"/>
                <w:szCs w:val="22"/>
              </w:rPr>
              <w:t>he 191</w:t>
            </w:r>
            <w:r w:rsidRPr="00906F9C">
              <w:rPr>
                <w:rFonts w:ascii="Aptos" w:hAnsi="Aptos" w:cstheme="minorHAnsi"/>
                <w:color w:val="31849B" w:themeColor="accent5" w:themeShade="BF"/>
                <w:sz w:val="22"/>
                <w:szCs w:val="22"/>
                <w:vertAlign w:val="superscript"/>
              </w:rPr>
              <w:t>st</w:t>
            </w:r>
            <w:r w:rsidRPr="00906F9C">
              <w:rPr>
                <w:rFonts w:ascii="Aptos" w:hAnsi="Aptos" w:cstheme="minorHAnsi"/>
                <w:color w:val="31849B" w:themeColor="accent5" w:themeShade="BF"/>
                <w:sz w:val="22"/>
                <w:szCs w:val="22"/>
              </w:rPr>
              <w:t xml:space="preserve"> EU-CTC WG meeting concluded on 26-04-2023 that “there should not be changes in the legal provisions”:</w:t>
            </w:r>
          </w:p>
          <w:p w14:paraId="74A7F208" w14:textId="5E602CBA" w:rsidR="00906F9C" w:rsidRPr="00906F9C" w:rsidRDefault="00906F9C" w:rsidP="00906F9C">
            <w:pPr>
              <w:jc w:val="center"/>
              <w:rPr>
                <w:rFonts w:asciiTheme="minorHAnsi" w:hAnsiTheme="minorHAnsi" w:cstheme="minorHAnsi"/>
                <w:sz w:val="22"/>
                <w:szCs w:val="22"/>
              </w:rPr>
            </w:pPr>
            <w:r w:rsidRPr="00906F9C">
              <w:rPr>
                <w:rFonts w:asciiTheme="minorHAnsi" w:hAnsiTheme="minorHAnsi" w:cstheme="minorHAnsi"/>
                <w:noProof/>
                <w:sz w:val="22"/>
                <w:szCs w:val="22"/>
              </w:rPr>
              <w:drawing>
                <wp:inline distT="0" distB="0" distL="0" distR="0" wp14:anchorId="78C40102" wp14:editId="2B24C133">
                  <wp:extent cx="3333650" cy="1318307"/>
                  <wp:effectExtent l="114300" t="95250" r="95885" b="72390"/>
                  <wp:docPr id="6228065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3341377" cy="1321363"/>
                          </a:xfrm>
                          <a:prstGeom prst="rect">
                            <a:avLst/>
                          </a:prstGeom>
                          <a:noFill/>
                          <a:ln>
                            <a:noFill/>
                          </a:ln>
                          <a:effectLst>
                            <a:outerShdw blurRad="63500" sx="102000" sy="102000" algn="ctr" rotWithShape="0">
                              <a:prstClr val="black">
                                <a:alpha val="40000"/>
                              </a:prstClr>
                            </a:outerShdw>
                          </a:effectLst>
                        </pic:spPr>
                      </pic:pic>
                    </a:graphicData>
                  </a:graphic>
                </wp:inline>
              </w:drawing>
            </w:r>
          </w:p>
          <w:p w14:paraId="6898C77F" w14:textId="65609A5D" w:rsidR="00932A0B" w:rsidRPr="00986C58" w:rsidRDefault="00932A0B" w:rsidP="00846251">
            <w:pPr>
              <w:rPr>
                <w:rFonts w:asciiTheme="minorHAnsi" w:hAnsiTheme="minorHAnsi" w:cstheme="minorHAnsi"/>
                <w:sz w:val="22"/>
                <w:szCs w:val="22"/>
                <w:lang w:val="en-IE"/>
              </w:rPr>
            </w:pPr>
          </w:p>
        </w:tc>
      </w:tr>
    </w:tbl>
    <w:p w14:paraId="5FF1CB02" w14:textId="77777777" w:rsidR="00BA0013" w:rsidRDefault="00BA0013" w:rsidP="00BA0013">
      <w:pPr>
        <w:rPr>
          <w:rFonts w:asciiTheme="minorHAnsi" w:hAnsiTheme="minorHAnsi" w:cs="Arial"/>
          <w:b/>
          <w:bCs/>
          <w:sz w:val="28"/>
          <w:szCs w:val="28"/>
        </w:rPr>
      </w:pPr>
    </w:p>
    <w:p w14:paraId="20BF47F2" w14:textId="585365A1" w:rsidR="009B4627" w:rsidRPr="00074158" w:rsidRDefault="003D4A7A" w:rsidP="007749A9">
      <w:pPr>
        <w:rPr>
          <w:rFonts w:asciiTheme="minorHAnsi" w:hAnsiTheme="minorHAnsi" w:cs="Arial"/>
          <w:b/>
          <w:bCs/>
          <w:sz w:val="28"/>
          <w:szCs w:val="28"/>
        </w:rPr>
      </w:pPr>
      <w:r w:rsidRPr="00074158">
        <w:rPr>
          <w:rFonts w:asciiTheme="minorHAnsi" w:hAnsiTheme="minorHAnsi" w:cs="Arial"/>
          <w:b/>
          <w:bCs/>
          <w:sz w:val="28"/>
          <w:szCs w:val="28"/>
        </w:rPr>
        <w:t xml:space="preserve">Section 3: </w:t>
      </w:r>
      <w:bookmarkStart w:id="2" w:name="_Hlk90474204"/>
      <w:r w:rsidR="00B91B5D">
        <w:rPr>
          <w:rFonts w:asciiTheme="minorHAnsi" w:hAnsiTheme="minorHAnsi" w:cs="Arial"/>
          <w:b/>
          <w:bCs/>
          <w:sz w:val="28"/>
          <w:szCs w:val="28"/>
        </w:rPr>
        <w:t>Description of proposed solution</w:t>
      </w:r>
    </w:p>
    <w:tbl>
      <w:tblPr>
        <w:tblW w:w="9776" w:type="dxa"/>
        <w:tblBorders>
          <w:top w:val="single" w:sz="8" w:space="0" w:color="B6DDE8" w:themeColor="accent5" w:themeTint="66"/>
          <w:left w:val="single" w:sz="8" w:space="0" w:color="B6DDE8" w:themeColor="accent5" w:themeTint="66"/>
          <w:bottom w:val="single" w:sz="8" w:space="0" w:color="B6DDE8" w:themeColor="accent5" w:themeTint="66"/>
          <w:right w:val="single" w:sz="8" w:space="0" w:color="B6DDE8" w:themeColor="accent5" w:themeTint="66"/>
          <w:insideH w:val="single" w:sz="8" w:space="0" w:color="B6DDE8" w:themeColor="accent5" w:themeTint="66"/>
          <w:insideV w:val="single" w:sz="8" w:space="0" w:color="B6DDE8" w:themeColor="accent5" w:themeTint="66"/>
        </w:tblBorders>
        <w:tblLayout w:type="fixed"/>
        <w:tblCellMar>
          <w:top w:w="28" w:type="dxa"/>
        </w:tblCellMar>
        <w:tblLook w:val="01E0" w:firstRow="1" w:lastRow="1" w:firstColumn="1" w:lastColumn="1" w:noHBand="0" w:noVBand="0"/>
      </w:tblPr>
      <w:tblGrid>
        <w:gridCol w:w="9776"/>
      </w:tblGrid>
      <w:tr w:rsidR="003D4A7A" w:rsidRPr="00DD3CF0" w14:paraId="36098742" w14:textId="77777777" w:rsidTr="007749A9">
        <w:tc>
          <w:tcPr>
            <w:tcW w:w="9776" w:type="dxa"/>
            <w:tcBorders>
              <w:top w:val="single" w:sz="4" w:space="0" w:color="auto"/>
              <w:left w:val="single" w:sz="4" w:space="0" w:color="auto"/>
              <w:bottom w:val="single" w:sz="4" w:space="0" w:color="auto"/>
              <w:right w:val="single" w:sz="4" w:space="0" w:color="auto"/>
            </w:tcBorders>
            <w:shd w:val="clear" w:color="auto" w:fill="auto"/>
          </w:tcPr>
          <w:bookmarkEnd w:id="2"/>
          <w:p w14:paraId="30F81881" w14:textId="3EDC53D5" w:rsidR="00E7559F" w:rsidRDefault="00E7559F" w:rsidP="007749A9">
            <w:pPr>
              <w:rPr>
                <w:rFonts w:asciiTheme="minorHAnsi" w:hAnsiTheme="minorHAnsi" w:cstheme="minorHAnsi"/>
                <w:b/>
                <w:bCs/>
                <w:sz w:val="22"/>
                <w:szCs w:val="22"/>
                <w:lang w:val="en-IE"/>
              </w:rPr>
            </w:pPr>
            <w:r>
              <w:rPr>
                <w:rFonts w:asciiTheme="minorHAnsi" w:hAnsiTheme="minorHAnsi" w:cstheme="minorHAnsi"/>
                <w:b/>
                <w:bCs/>
                <w:sz w:val="22"/>
                <w:szCs w:val="22"/>
                <w:lang w:val="en-IE"/>
              </w:rPr>
              <w:t>A/</w:t>
            </w:r>
          </w:p>
          <w:p w14:paraId="32AC31B4" w14:textId="4A977F36" w:rsidR="0094402D" w:rsidRDefault="00A13760" w:rsidP="007749A9">
            <w:pPr>
              <w:rPr>
                <w:rFonts w:asciiTheme="minorHAnsi" w:hAnsiTheme="minorHAnsi" w:cstheme="minorHAnsi"/>
                <w:b/>
                <w:bCs/>
                <w:sz w:val="22"/>
                <w:szCs w:val="22"/>
                <w:lang w:val="en-IE"/>
              </w:rPr>
            </w:pPr>
            <w:r w:rsidRPr="00090193">
              <w:rPr>
                <w:rFonts w:asciiTheme="minorHAnsi" w:hAnsiTheme="minorHAnsi" w:cstheme="minorHAnsi"/>
                <w:b/>
                <w:bCs/>
                <w:sz w:val="22"/>
                <w:szCs w:val="22"/>
                <w:lang w:val="en-IE"/>
              </w:rPr>
              <w:t xml:space="preserve">Proposed changes in </w:t>
            </w:r>
            <w:r w:rsidR="00217A0E" w:rsidRPr="00090193">
              <w:rPr>
                <w:rFonts w:asciiTheme="minorHAnsi" w:hAnsiTheme="minorHAnsi" w:cstheme="minorHAnsi"/>
                <w:b/>
                <w:bCs/>
                <w:sz w:val="22"/>
                <w:szCs w:val="22"/>
                <w:lang w:val="en-IE"/>
              </w:rPr>
              <w:t xml:space="preserve">CS/RD2 </w:t>
            </w:r>
            <w:r w:rsidR="008177D9">
              <w:rPr>
                <w:rFonts w:asciiTheme="minorHAnsi" w:hAnsiTheme="minorHAnsi" w:cstheme="minorHAnsi"/>
                <w:b/>
                <w:bCs/>
                <w:sz w:val="22"/>
                <w:szCs w:val="22"/>
                <w:lang w:val="en-IE"/>
              </w:rPr>
              <w:t>PROD</w:t>
            </w:r>
            <w:r w:rsidR="000D6E98">
              <w:rPr>
                <w:rFonts w:asciiTheme="minorHAnsi" w:hAnsiTheme="minorHAnsi" w:cstheme="minorHAnsi"/>
                <w:b/>
                <w:bCs/>
                <w:sz w:val="22"/>
                <w:szCs w:val="22"/>
                <w:lang w:val="en-IE"/>
              </w:rPr>
              <w:t xml:space="preserve"> and CS/RD2 CONF</w:t>
            </w:r>
            <w:r w:rsidR="00217A0E" w:rsidRPr="00090193">
              <w:rPr>
                <w:rFonts w:asciiTheme="minorHAnsi" w:hAnsiTheme="minorHAnsi" w:cstheme="minorHAnsi"/>
                <w:b/>
                <w:bCs/>
                <w:sz w:val="22"/>
                <w:szCs w:val="22"/>
                <w:lang w:val="en-IE"/>
              </w:rPr>
              <w:t xml:space="preserve"> for </w:t>
            </w:r>
            <w:r w:rsidR="00F55EA6" w:rsidRPr="00F55EA6">
              <w:rPr>
                <w:rFonts w:asciiTheme="minorHAnsi" w:hAnsiTheme="minorHAnsi" w:cstheme="minorHAnsi"/>
                <w:b/>
                <w:bCs/>
                <w:sz w:val="22"/>
                <w:szCs w:val="22"/>
                <w:lang w:val="en-IE"/>
              </w:rPr>
              <w:t>CL</w:t>
            </w:r>
            <w:r w:rsidR="000D6E98">
              <w:rPr>
                <w:rFonts w:asciiTheme="minorHAnsi" w:hAnsiTheme="minorHAnsi" w:cstheme="minorHAnsi"/>
                <w:b/>
                <w:bCs/>
                <w:sz w:val="22"/>
                <w:szCs w:val="22"/>
                <w:lang w:val="en-IE"/>
              </w:rPr>
              <w:t>0</w:t>
            </w:r>
            <w:r w:rsidR="00FD5AA6">
              <w:rPr>
                <w:rFonts w:asciiTheme="minorHAnsi" w:hAnsiTheme="minorHAnsi" w:cstheme="minorHAnsi"/>
                <w:b/>
                <w:bCs/>
                <w:sz w:val="22"/>
                <w:szCs w:val="22"/>
                <w:lang w:val="en-IE"/>
              </w:rPr>
              <w:t>19</w:t>
            </w:r>
            <w:r w:rsidR="00F55EA6" w:rsidRPr="00F55EA6">
              <w:rPr>
                <w:rFonts w:asciiTheme="minorHAnsi" w:hAnsiTheme="minorHAnsi" w:cstheme="minorHAnsi"/>
                <w:b/>
                <w:bCs/>
                <w:sz w:val="22"/>
                <w:szCs w:val="22"/>
                <w:lang w:val="en-IE"/>
              </w:rPr>
              <w:t xml:space="preserve"> </w:t>
            </w:r>
            <w:r w:rsidR="00FD5AA6" w:rsidRPr="00FD5AA6">
              <w:rPr>
                <w:rFonts w:asciiTheme="minorHAnsi" w:hAnsiTheme="minorHAnsi" w:cstheme="minorHAnsi"/>
                <w:b/>
                <w:bCs/>
                <w:sz w:val="22"/>
                <w:szCs w:val="22"/>
                <w:lang w:val="en-IE"/>
              </w:rPr>
              <w:t>(</w:t>
            </w:r>
            <w:proofErr w:type="spellStart"/>
            <w:r w:rsidR="00FD5AA6" w:rsidRPr="00FD5AA6">
              <w:rPr>
                <w:rFonts w:asciiTheme="minorHAnsi" w:hAnsiTheme="minorHAnsi" w:cstheme="minorHAnsi"/>
                <w:b/>
                <w:bCs/>
                <w:sz w:val="22"/>
                <w:szCs w:val="22"/>
                <w:lang w:val="en-IE"/>
              </w:rPr>
              <w:t>IncidentCode</w:t>
            </w:r>
            <w:proofErr w:type="spellEnd"/>
            <w:r w:rsidR="00FD5AA6" w:rsidRPr="00FD5AA6">
              <w:rPr>
                <w:rFonts w:asciiTheme="minorHAnsi" w:hAnsiTheme="minorHAnsi" w:cstheme="minorHAnsi"/>
                <w:b/>
                <w:bCs/>
                <w:sz w:val="22"/>
                <w:szCs w:val="22"/>
                <w:lang w:val="en-IE"/>
              </w:rPr>
              <w:t>).</w:t>
            </w:r>
          </w:p>
          <w:p w14:paraId="6F10982F" w14:textId="77777777" w:rsidR="00FD5AA6" w:rsidRDefault="00FD5AA6" w:rsidP="007749A9">
            <w:pPr>
              <w:rPr>
                <w:rFonts w:asciiTheme="minorHAnsi" w:hAnsiTheme="minorHAnsi" w:cstheme="minorHAnsi"/>
                <w:b/>
                <w:bCs/>
                <w:sz w:val="22"/>
                <w:szCs w:val="22"/>
                <w:lang w:val="en-IE"/>
              </w:rPr>
            </w:pPr>
          </w:p>
          <w:p w14:paraId="438397AE" w14:textId="5E0B8D95" w:rsidR="00FD5AA6" w:rsidRDefault="00FD5AA6" w:rsidP="007749A9">
            <w:pPr>
              <w:rPr>
                <w:rFonts w:asciiTheme="minorHAnsi" w:hAnsiTheme="minorHAnsi" w:cstheme="minorHAnsi"/>
                <w:b/>
                <w:bCs/>
                <w:sz w:val="22"/>
                <w:szCs w:val="22"/>
                <w:lang w:val="en-IE"/>
              </w:rPr>
            </w:pPr>
            <w:r>
              <w:rPr>
                <w:rFonts w:asciiTheme="minorHAnsi" w:hAnsiTheme="minorHAnsi" w:cstheme="minorHAnsi"/>
                <w:b/>
                <w:bCs/>
                <w:sz w:val="22"/>
                <w:szCs w:val="22"/>
                <w:lang w:val="en-IE"/>
              </w:rPr>
              <w:t>Only in CS/RD2 CONF</w:t>
            </w:r>
            <w:r w:rsidR="00CD3A25">
              <w:rPr>
                <w:rFonts w:asciiTheme="minorHAnsi" w:hAnsiTheme="minorHAnsi" w:cstheme="minorHAnsi"/>
                <w:b/>
                <w:bCs/>
                <w:sz w:val="22"/>
                <w:szCs w:val="22"/>
                <w:lang w:val="en-IE"/>
              </w:rPr>
              <w:t>:</w:t>
            </w:r>
          </w:p>
          <w:p w14:paraId="7EC4F76F" w14:textId="36144874" w:rsidR="00CD3A25" w:rsidRDefault="00CD3A25" w:rsidP="007749A9">
            <w:pPr>
              <w:pStyle w:val="ListParagraph"/>
              <w:numPr>
                <w:ilvl w:val="0"/>
                <w:numId w:val="7"/>
              </w:numPr>
              <w:rPr>
                <w:rFonts w:asciiTheme="minorHAnsi" w:hAnsiTheme="minorHAnsi" w:cstheme="minorHAnsi"/>
                <w:sz w:val="22"/>
                <w:szCs w:val="22"/>
                <w:lang w:val="en-IE"/>
              </w:rPr>
            </w:pPr>
            <w:r w:rsidRPr="00CD3A25">
              <w:rPr>
                <w:rFonts w:asciiTheme="minorHAnsi" w:hAnsiTheme="minorHAnsi" w:cstheme="minorHAnsi"/>
                <w:sz w:val="22"/>
                <w:szCs w:val="22"/>
                <w:lang w:val="en-IE"/>
              </w:rPr>
              <w:t xml:space="preserve">The current NCTS-P5 </w:t>
            </w:r>
            <w:r w:rsidR="0014391F">
              <w:rPr>
                <w:rFonts w:asciiTheme="minorHAnsi" w:hAnsiTheme="minorHAnsi" w:cstheme="minorHAnsi"/>
                <w:sz w:val="22"/>
                <w:szCs w:val="22"/>
                <w:lang w:val="en-IE"/>
              </w:rPr>
              <w:t>(</w:t>
            </w:r>
            <w:r w:rsidRPr="00CD3A25">
              <w:rPr>
                <w:rFonts w:asciiTheme="minorHAnsi" w:hAnsiTheme="minorHAnsi" w:cstheme="minorHAnsi"/>
                <w:sz w:val="22"/>
                <w:szCs w:val="22"/>
                <w:lang w:val="en-IE"/>
              </w:rPr>
              <w:t>and NCTS-P6</w:t>
            </w:r>
            <w:r w:rsidR="0014391F">
              <w:rPr>
                <w:rFonts w:asciiTheme="minorHAnsi" w:hAnsiTheme="minorHAnsi" w:cstheme="minorHAnsi"/>
                <w:sz w:val="22"/>
                <w:szCs w:val="22"/>
                <w:lang w:val="en-IE"/>
              </w:rPr>
              <w:t>)</w:t>
            </w:r>
            <w:r w:rsidRPr="00CD3A25">
              <w:rPr>
                <w:rFonts w:asciiTheme="minorHAnsi" w:hAnsiTheme="minorHAnsi" w:cstheme="minorHAnsi"/>
                <w:sz w:val="22"/>
                <w:szCs w:val="22"/>
                <w:lang w:val="en-IE"/>
              </w:rPr>
              <w:t xml:space="preserve"> applicability </w:t>
            </w:r>
            <w:r w:rsidR="0014391F">
              <w:rPr>
                <w:rFonts w:asciiTheme="minorHAnsi" w:hAnsiTheme="minorHAnsi" w:cstheme="minorHAnsi"/>
                <w:sz w:val="22"/>
                <w:szCs w:val="22"/>
                <w:lang w:val="en-IE"/>
              </w:rPr>
              <w:t xml:space="preserve">policy </w:t>
            </w:r>
            <w:r w:rsidR="0014391F" w:rsidRPr="00CD3A25">
              <w:rPr>
                <w:rFonts w:asciiTheme="minorHAnsi" w:hAnsiTheme="minorHAnsi" w:cstheme="minorHAnsi"/>
                <w:sz w:val="22"/>
                <w:szCs w:val="22"/>
                <w:lang w:val="en-IE"/>
              </w:rPr>
              <w:t xml:space="preserve">“Include_All” </w:t>
            </w:r>
            <w:r w:rsidR="00906F9C">
              <w:rPr>
                <w:rFonts w:asciiTheme="minorHAnsi" w:hAnsiTheme="minorHAnsi" w:cstheme="minorHAnsi"/>
                <w:sz w:val="22"/>
                <w:szCs w:val="22"/>
                <w:lang w:val="en-IE"/>
              </w:rPr>
              <w:t>wi</w:t>
            </w:r>
            <w:r w:rsidR="00E46A09">
              <w:rPr>
                <w:rFonts w:asciiTheme="minorHAnsi" w:hAnsiTheme="minorHAnsi" w:cstheme="minorHAnsi"/>
                <w:sz w:val="22"/>
                <w:szCs w:val="22"/>
                <w:lang w:val="en-IE"/>
              </w:rPr>
              <w:t>ll</w:t>
            </w:r>
            <w:r w:rsidRPr="00CD3A25">
              <w:rPr>
                <w:rFonts w:asciiTheme="minorHAnsi" w:hAnsiTheme="minorHAnsi" w:cstheme="minorHAnsi"/>
                <w:sz w:val="22"/>
                <w:szCs w:val="22"/>
                <w:lang w:val="en-IE"/>
              </w:rPr>
              <w:t xml:space="preserve"> be changed to “Explicit_Include”</w:t>
            </w:r>
            <w:r w:rsidR="004C08D8">
              <w:rPr>
                <w:rFonts w:asciiTheme="minorHAnsi" w:hAnsiTheme="minorHAnsi" w:cstheme="minorHAnsi"/>
                <w:sz w:val="22"/>
                <w:szCs w:val="22"/>
                <w:lang w:val="en-IE"/>
              </w:rPr>
              <w:t>.</w:t>
            </w:r>
          </w:p>
          <w:p w14:paraId="77138401" w14:textId="77777777" w:rsidR="00FD5AA6" w:rsidRDefault="00FD5AA6" w:rsidP="007749A9">
            <w:pPr>
              <w:rPr>
                <w:rFonts w:asciiTheme="minorHAnsi" w:hAnsiTheme="minorHAnsi" w:cstheme="minorHAnsi"/>
                <w:b/>
                <w:bCs/>
                <w:sz w:val="22"/>
                <w:szCs w:val="22"/>
                <w:lang w:val="en-IE"/>
              </w:rPr>
            </w:pPr>
          </w:p>
          <w:p w14:paraId="28B6BC9A" w14:textId="466EC079" w:rsidR="00FD5AA6" w:rsidRDefault="00CD3A25" w:rsidP="007749A9">
            <w:pPr>
              <w:rPr>
                <w:rFonts w:asciiTheme="minorHAnsi" w:hAnsiTheme="minorHAnsi" w:cstheme="minorHAnsi"/>
                <w:b/>
                <w:bCs/>
                <w:sz w:val="22"/>
                <w:szCs w:val="22"/>
                <w:lang w:val="en-IE"/>
              </w:rPr>
            </w:pPr>
            <w:r>
              <w:rPr>
                <w:rFonts w:asciiTheme="minorHAnsi" w:hAnsiTheme="minorHAnsi" w:cstheme="minorHAnsi"/>
                <w:b/>
                <w:bCs/>
                <w:sz w:val="22"/>
                <w:szCs w:val="22"/>
                <w:lang w:val="en-IE"/>
              </w:rPr>
              <w:t>Both CS/RD2 CONF&amp;PROD</w:t>
            </w:r>
          </w:p>
          <w:p w14:paraId="2A529A49" w14:textId="5E56A3AD" w:rsidR="00CD3A25" w:rsidRDefault="00CD3A25" w:rsidP="007749A9">
            <w:pPr>
              <w:pStyle w:val="ListParagraph"/>
              <w:numPr>
                <w:ilvl w:val="0"/>
                <w:numId w:val="7"/>
              </w:numPr>
              <w:rPr>
                <w:rFonts w:asciiTheme="minorHAnsi" w:hAnsiTheme="minorHAnsi" w:cstheme="minorHAnsi"/>
                <w:sz w:val="22"/>
                <w:szCs w:val="22"/>
                <w:lang w:val="en-IE"/>
              </w:rPr>
            </w:pPr>
            <w:r w:rsidRPr="00CD3A25">
              <w:rPr>
                <w:rFonts w:asciiTheme="minorHAnsi" w:hAnsiTheme="minorHAnsi" w:cstheme="minorHAnsi"/>
                <w:sz w:val="22"/>
                <w:szCs w:val="22"/>
                <w:lang w:val="en-IE"/>
              </w:rPr>
              <w:t>A new incident code ‘7’ with description "</w:t>
            </w:r>
            <w:r w:rsidRPr="001B75DE">
              <w:rPr>
                <w:rFonts w:asciiTheme="minorHAnsi" w:hAnsiTheme="minorHAnsi" w:cstheme="minorHAnsi"/>
                <w:b/>
                <w:bCs/>
                <w:i/>
                <w:iCs/>
                <w:sz w:val="22"/>
                <w:szCs w:val="22"/>
                <w:lang w:val="en-IE"/>
              </w:rPr>
              <w:t>Seals were replaced, added or removed by the customs authorities</w:t>
            </w:r>
            <w:r w:rsidRPr="00CD3A25">
              <w:rPr>
                <w:rFonts w:asciiTheme="minorHAnsi" w:hAnsiTheme="minorHAnsi" w:cstheme="minorHAnsi"/>
                <w:sz w:val="22"/>
                <w:szCs w:val="22"/>
                <w:lang w:val="en-IE"/>
              </w:rPr>
              <w:t>“ will be added to CL019. The new entry ‘7’ will be included in the “Explicit_Include” applicability filter.</w:t>
            </w:r>
          </w:p>
          <w:p w14:paraId="31FF9B0E" w14:textId="22A780E0" w:rsidR="001B75DE" w:rsidRPr="00CD3A25" w:rsidRDefault="001B75DE" w:rsidP="007749A9">
            <w:pPr>
              <w:pStyle w:val="ListParagraph"/>
              <w:numPr>
                <w:ilvl w:val="0"/>
                <w:numId w:val="7"/>
              </w:numPr>
              <w:rPr>
                <w:rFonts w:asciiTheme="minorHAnsi" w:hAnsiTheme="minorHAnsi" w:cstheme="minorHAnsi"/>
                <w:sz w:val="22"/>
                <w:szCs w:val="22"/>
                <w:lang w:val="en-IE"/>
              </w:rPr>
            </w:pPr>
            <w:r w:rsidRPr="00CD3A25">
              <w:rPr>
                <w:rFonts w:asciiTheme="minorHAnsi" w:hAnsiTheme="minorHAnsi" w:cstheme="minorHAnsi"/>
                <w:sz w:val="22"/>
                <w:szCs w:val="22"/>
                <w:lang w:val="en-IE"/>
              </w:rPr>
              <w:t>A new incident code ‘</w:t>
            </w:r>
            <w:r>
              <w:rPr>
                <w:rFonts w:asciiTheme="minorHAnsi" w:hAnsiTheme="minorHAnsi" w:cstheme="minorHAnsi"/>
                <w:sz w:val="22"/>
                <w:szCs w:val="22"/>
                <w:lang w:val="en-IE"/>
              </w:rPr>
              <w:t>8</w:t>
            </w:r>
            <w:r w:rsidRPr="00CD3A25">
              <w:rPr>
                <w:rFonts w:asciiTheme="minorHAnsi" w:hAnsiTheme="minorHAnsi" w:cstheme="minorHAnsi"/>
                <w:sz w:val="22"/>
                <w:szCs w:val="22"/>
                <w:lang w:val="en-IE"/>
              </w:rPr>
              <w:t>’ with description "</w:t>
            </w:r>
            <w:r w:rsidR="00181DE1" w:rsidRPr="00181DE1">
              <w:rPr>
                <w:rFonts w:asciiTheme="minorHAnsi" w:hAnsiTheme="minorHAnsi" w:cstheme="minorHAnsi"/>
                <w:b/>
                <w:bCs/>
                <w:i/>
                <w:iCs/>
                <w:sz w:val="22"/>
                <w:szCs w:val="22"/>
                <w:lang w:val="en-IE"/>
              </w:rPr>
              <w:t>Without the supervision of the customs authority, goods were transferred from one means of transport to another means of transport, in accordance with Article 305(3) of UCC/IA.</w:t>
            </w:r>
            <w:r w:rsidR="00181DE1" w:rsidRPr="00CD3A25">
              <w:rPr>
                <w:rFonts w:asciiTheme="minorHAnsi" w:hAnsiTheme="minorHAnsi" w:cstheme="minorHAnsi"/>
                <w:sz w:val="22"/>
                <w:szCs w:val="22"/>
                <w:lang w:val="en-IE"/>
              </w:rPr>
              <w:t>"</w:t>
            </w:r>
            <w:r w:rsidR="00181DE1">
              <w:rPr>
                <w:rFonts w:asciiTheme="minorHAnsi" w:hAnsiTheme="minorHAnsi" w:cstheme="minorHAnsi"/>
                <w:sz w:val="22"/>
                <w:szCs w:val="22"/>
                <w:lang w:val="en-IE"/>
              </w:rPr>
              <w:t xml:space="preserve"> </w:t>
            </w:r>
            <w:r w:rsidRPr="00CD3A25">
              <w:rPr>
                <w:rFonts w:asciiTheme="minorHAnsi" w:hAnsiTheme="minorHAnsi" w:cstheme="minorHAnsi"/>
                <w:sz w:val="22"/>
                <w:szCs w:val="22"/>
                <w:lang w:val="en-IE"/>
              </w:rPr>
              <w:t>will be added to CL019. The new entry ‘</w:t>
            </w:r>
            <w:r>
              <w:rPr>
                <w:rFonts w:asciiTheme="minorHAnsi" w:hAnsiTheme="minorHAnsi" w:cstheme="minorHAnsi"/>
                <w:sz w:val="22"/>
                <w:szCs w:val="22"/>
                <w:lang w:val="en-IE"/>
              </w:rPr>
              <w:t>8</w:t>
            </w:r>
            <w:r w:rsidRPr="00CD3A25">
              <w:rPr>
                <w:rFonts w:asciiTheme="minorHAnsi" w:hAnsiTheme="minorHAnsi" w:cstheme="minorHAnsi"/>
                <w:sz w:val="22"/>
                <w:szCs w:val="22"/>
                <w:lang w:val="en-IE"/>
              </w:rPr>
              <w:t>’ will be included in the “Explicit_Include” applicability filter.</w:t>
            </w:r>
          </w:p>
          <w:p w14:paraId="11E93EE3" w14:textId="7AFE8DA5" w:rsidR="00FA7184" w:rsidRPr="00D03D52" w:rsidRDefault="00CD3A25" w:rsidP="007749A9">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 xml:space="preserve">The descriptions of incident codes ‘1’ and ‘5’ </w:t>
            </w:r>
            <w:r w:rsidR="00906F9C">
              <w:rPr>
                <w:rFonts w:asciiTheme="minorHAnsi" w:hAnsiTheme="minorHAnsi" w:cs="Arial"/>
                <w:sz w:val="22"/>
                <w:szCs w:val="22"/>
              </w:rPr>
              <w:t>wi</w:t>
            </w:r>
            <w:r w:rsidR="00FA7184" w:rsidRPr="00D03D52">
              <w:rPr>
                <w:rFonts w:asciiTheme="minorHAnsi" w:hAnsiTheme="minorHAnsi" w:cs="Arial"/>
                <w:sz w:val="22"/>
                <w:szCs w:val="22"/>
              </w:rPr>
              <w:t>ll be corrected as follows</w:t>
            </w:r>
            <w:r w:rsidR="00FA7184" w:rsidRPr="00D03D52">
              <w:rPr>
                <w:rFonts w:asciiTheme="minorHAnsi" w:hAnsiTheme="minorHAnsi" w:cstheme="minorHAnsi"/>
                <w:sz w:val="22"/>
                <w:szCs w:val="22"/>
              </w:rPr>
              <w:t xml:space="preserve"> </w:t>
            </w:r>
            <w:r w:rsidR="00FA7184" w:rsidRPr="00D03D52">
              <w:rPr>
                <w:rFonts w:asciiTheme="minorHAnsi" w:hAnsiTheme="minorHAnsi" w:cs="Arial"/>
                <w:sz w:val="22"/>
                <w:szCs w:val="22"/>
              </w:rPr>
              <w:t xml:space="preserve">(addition of </w:t>
            </w:r>
            <w:r w:rsidR="00FA7184" w:rsidRPr="00D03D52">
              <w:rPr>
                <w:rFonts w:asciiTheme="minorHAnsi" w:hAnsiTheme="minorHAnsi" w:cs="Arial"/>
                <w:b/>
                <w:sz w:val="22"/>
                <w:szCs w:val="22"/>
                <w:highlight w:val="yellow"/>
              </w:rPr>
              <w:t>text highlighted in yellow</w:t>
            </w:r>
            <w:r w:rsidR="00FA7184" w:rsidRPr="00D03D52">
              <w:rPr>
                <w:rFonts w:asciiTheme="minorHAnsi" w:hAnsiTheme="minorHAnsi" w:cs="Arial"/>
                <w:sz w:val="22"/>
                <w:szCs w:val="22"/>
              </w:rPr>
              <w:t xml:space="preserve"> – removal of </w:t>
            </w:r>
            <w:r w:rsidR="00FA7184" w:rsidRPr="00D03D52">
              <w:rPr>
                <w:rFonts w:asciiTheme="minorHAnsi" w:hAnsiTheme="minorHAnsi" w:cs="Arial"/>
                <w:strike/>
                <w:color w:val="FF0000"/>
                <w:sz w:val="22"/>
                <w:szCs w:val="22"/>
              </w:rPr>
              <w:t>text with strikethrough</w:t>
            </w:r>
            <w:r w:rsidR="00FA7184" w:rsidRPr="00D03D52">
              <w:rPr>
                <w:rFonts w:asciiTheme="minorHAnsi" w:hAnsiTheme="minorHAnsi" w:cs="Arial"/>
                <w:sz w:val="22"/>
                <w:szCs w:val="22"/>
              </w:rPr>
              <w:t xml:space="preserve"> )</w:t>
            </w:r>
            <w:r w:rsidR="00FA7184" w:rsidRPr="00D03D52">
              <w:rPr>
                <w:rFonts w:asciiTheme="minorHAnsi" w:hAnsiTheme="minorHAnsi" w:cstheme="minorHAnsi"/>
                <w:sz w:val="22"/>
                <w:szCs w:val="22"/>
              </w:rPr>
              <w:t>:</w:t>
            </w:r>
          </w:p>
          <w:p w14:paraId="63BAA44B" w14:textId="77777777" w:rsidR="00FA7184" w:rsidRPr="00E7559F" w:rsidRDefault="00FA7184" w:rsidP="007749A9">
            <w:pPr>
              <w:rPr>
                <w:rFonts w:asciiTheme="minorHAnsi" w:hAnsiTheme="minorHAnsi" w:cs="Arial"/>
                <w:sz w:val="22"/>
                <w:szCs w:val="22"/>
              </w:rPr>
            </w:pPr>
          </w:p>
          <w:tbl>
            <w:tblPr>
              <w:tblW w:w="8809" w:type="dxa"/>
              <w:jc w:val="center"/>
              <w:tblLayout w:type="fixed"/>
              <w:tblLook w:val="04A0" w:firstRow="1" w:lastRow="0" w:firstColumn="1" w:lastColumn="0" w:noHBand="0" w:noVBand="1"/>
            </w:tblPr>
            <w:tblGrid>
              <w:gridCol w:w="840"/>
              <w:gridCol w:w="7969"/>
            </w:tblGrid>
            <w:tr w:rsidR="00112C5C" w14:paraId="132FF1A4" w14:textId="77777777" w:rsidTr="00E7559F">
              <w:trPr>
                <w:trHeight w:val="900"/>
                <w:jc w:val="center"/>
              </w:trPr>
              <w:tc>
                <w:tcPr>
                  <w:tcW w:w="840" w:type="dxa"/>
                  <w:tcBorders>
                    <w:top w:val="single" w:sz="4" w:space="0" w:color="8EA9DB"/>
                    <w:left w:val="nil"/>
                    <w:bottom w:val="single" w:sz="4" w:space="0" w:color="8EA9DB"/>
                    <w:right w:val="nil"/>
                  </w:tcBorders>
                  <w:shd w:val="clear" w:color="D9E1F2" w:fill="D9E1F2"/>
                  <w:noWrap/>
                  <w:vAlign w:val="center"/>
                  <w:hideMark/>
                </w:tcPr>
                <w:p w14:paraId="19F1E140" w14:textId="77777777" w:rsidR="00112C5C" w:rsidRDefault="00112C5C" w:rsidP="007749A9">
                  <w:pPr>
                    <w:jc w:val="center"/>
                    <w:rPr>
                      <w:rFonts w:ascii="Calibri" w:hAnsi="Calibri" w:cs="Calibri"/>
                      <w:color w:val="000000"/>
                      <w:sz w:val="22"/>
                      <w:szCs w:val="22"/>
                      <w:lang w:eastAsia="en-GB"/>
                    </w:rPr>
                  </w:pPr>
                  <w:r>
                    <w:rPr>
                      <w:rFonts w:ascii="Calibri" w:hAnsi="Calibri" w:cs="Calibri"/>
                      <w:color w:val="000000"/>
                      <w:sz w:val="22"/>
                      <w:szCs w:val="22"/>
                    </w:rPr>
                    <w:t>1</w:t>
                  </w:r>
                </w:p>
              </w:tc>
              <w:tc>
                <w:tcPr>
                  <w:tcW w:w="7969" w:type="dxa"/>
                  <w:tcBorders>
                    <w:top w:val="single" w:sz="4" w:space="0" w:color="8EA9DB"/>
                    <w:left w:val="nil"/>
                    <w:bottom w:val="single" w:sz="4" w:space="0" w:color="8EA9DB"/>
                    <w:right w:val="nil"/>
                  </w:tcBorders>
                  <w:shd w:val="clear" w:color="D9E1F2" w:fill="D9E1F2"/>
                  <w:vAlign w:val="bottom"/>
                  <w:hideMark/>
                </w:tcPr>
                <w:p w14:paraId="6F5B0DDE" w14:textId="7ED3BDED" w:rsidR="00112C5C" w:rsidRDefault="00112C5C" w:rsidP="007749A9">
                  <w:pPr>
                    <w:rPr>
                      <w:rFonts w:ascii="Calibri" w:hAnsi="Calibri" w:cs="Calibri"/>
                      <w:color w:val="000000"/>
                      <w:sz w:val="22"/>
                      <w:szCs w:val="22"/>
                    </w:rPr>
                  </w:pPr>
                  <w:r>
                    <w:rPr>
                      <w:rFonts w:ascii="Calibri" w:hAnsi="Calibri" w:cs="Calibri"/>
                      <w:color w:val="000000"/>
                      <w:sz w:val="22"/>
                      <w:szCs w:val="22"/>
                    </w:rPr>
                    <w:t xml:space="preserve">The carrier is obliged to deviate from the itinerary prescribed in accordance with Article 298 of UCC/IA Regulation due to circumstances beyond </w:t>
                  </w:r>
                  <w:proofErr w:type="gramStart"/>
                  <w:r w:rsidRPr="00112C5C">
                    <w:rPr>
                      <w:rFonts w:ascii="Calibri" w:hAnsi="Calibri" w:cs="Calibri"/>
                      <w:strike/>
                      <w:color w:val="FF0000"/>
                      <w:sz w:val="22"/>
                      <w:szCs w:val="22"/>
                    </w:rPr>
                    <w:t>his</w:t>
                  </w:r>
                  <w:r>
                    <w:rPr>
                      <w:rFonts w:ascii="Calibri" w:hAnsi="Calibri" w:cs="Calibri"/>
                      <w:color w:val="000000"/>
                      <w:sz w:val="22"/>
                      <w:szCs w:val="22"/>
                    </w:rPr>
                    <w:t xml:space="preserve"> </w:t>
                  </w:r>
                  <w:r w:rsidRPr="00112C5C">
                    <w:rPr>
                      <w:rFonts w:ascii="Calibri" w:hAnsi="Calibri" w:cs="Calibri"/>
                      <w:color w:val="000000"/>
                      <w:sz w:val="22"/>
                      <w:szCs w:val="22"/>
                      <w:highlight w:val="yellow"/>
                    </w:rPr>
                    <w:t>the</w:t>
                  </w:r>
                  <w:proofErr w:type="gramEnd"/>
                  <w:r w:rsidRPr="00112C5C">
                    <w:rPr>
                      <w:rFonts w:ascii="Calibri" w:hAnsi="Calibri" w:cs="Calibri"/>
                      <w:color w:val="000000"/>
                      <w:sz w:val="22"/>
                      <w:szCs w:val="22"/>
                      <w:highlight w:val="yellow"/>
                    </w:rPr>
                    <w:t xml:space="preserve"> carrier's</w:t>
                  </w:r>
                  <w:r>
                    <w:rPr>
                      <w:rFonts w:ascii="Calibri" w:hAnsi="Calibri" w:cs="Calibri"/>
                      <w:color w:val="000000"/>
                      <w:sz w:val="22"/>
                      <w:szCs w:val="22"/>
                    </w:rPr>
                    <w:t xml:space="preserve"> control.</w:t>
                  </w:r>
                </w:p>
              </w:tc>
            </w:tr>
            <w:tr w:rsidR="00112C5C" w14:paraId="0D866FCF" w14:textId="77777777" w:rsidTr="00E7559F">
              <w:trPr>
                <w:trHeight w:val="600"/>
                <w:jc w:val="center"/>
              </w:trPr>
              <w:tc>
                <w:tcPr>
                  <w:tcW w:w="840" w:type="dxa"/>
                  <w:tcBorders>
                    <w:top w:val="nil"/>
                    <w:left w:val="nil"/>
                    <w:bottom w:val="single" w:sz="4" w:space="0" w:color="8EA9DB"/>
                    <w:right w:val="nil"/>
                  </w:tcBorders>
                  <w:shd w:val="clear" w:color="auto" w:fill="auto"/>
                  <w:noWrap/>
                  <w:vAlign w:val="center"/>
                  <w:hideMark/>
                </w:tcPr>
                <w:p w14:paraId="3155DAF3" w14:textId="77777777" w:rsidR="00112C5C" w:rsidRDefault="00112C5C" w:rsidP="007749A9">
                  <w:pPr>
                    <w:jc w:val="center"/>
                    <w:rPr>
                      <w:rFonts w:ascii="Calibri" w:hAnsi="Calibri" w:cs="Calibri"/>
                      <w:color w:val="000000"/>
                      <w:sz w:val="22"/>
                      <w:szCs w:val="22"/>
                    </w:rPr>
                  </w:pPr>
                  <w:r>
                    <w:rPr>
                      <w:rFonts w:ascii="Calibri" w:hAnsi="Calibri" w:cs="Calibri"/>
                      <w:color w:val="000000"/>
                      <w:sz w:val="22"/>
                      <w:szCs w:val="22"/>
                    </w:rPr>
                    <w:t>2</w:t>
                  </w:r>
                </w:p>
              </w:tc>
              <w:tc>
                <w:tcPr>
                  <w:tcW w:w="7969" w:type="dxa"/>
                  <w:tcBorders>
                    <w:top w:val="nil"/>
                    <w:left w:val="nil"/>
                    <w:bottom w:val="single" w:sz="4" w:space="0" w:color="8EA9DB"/>
                    <w:right w:val="nil"/>
                  </w:tcBorders>
                  <w:shd w:val="clear" w:color="auto" w:fill="auto"/>
                  <w:vAlign w:val="bottom"/>
                  <w:hideMark/>
                </w:tcPr>
                <w:p w14:paraId="45BD62DC" w14:textId="32C53FE5" w:rsidR="00112C5C" w:rsidRDefault="00112C5C" w:rsidP="007749A9">
                  <w:pPr>
                    <w:rPr>
                      <w:rFonts w:ascii="Calibri" w:hAnsi="Calibri" w:cs="Calibri"/>
                      <w:color w:val="000000"/>
                      <w:sz w:val="22"/>
                      <w:szCs w:val="22"/>
                    </w:rPr>
                  </w:pPr>
                  <w:r>
                    <w:rPr>
                      <w:rFonts w:ascii="Calibri" w:hAnsi="Calibri" w:cs="Calibri"/>
                      <w:color w:val="000000"/>
                      <w:sz w:val="22"/>
                      <w:szCs w:val="22"/>
                    </w:rPr>
                    <w:t>Seals are broken or tampered within the course of a transport operation for reasons beyond the carrier's control.</w:t>
                  </w:r>
                </w:p>
              </w:tc>
            </w:tr>
            <w:tr w:rsidR="00112C5C" w14:paraId="45CF996F" w14:textId="77777777" w:rsidTr="00E7559F">
              <w:trPr>
                <w:trHeight w:val="600"/>
                <w:jc w:val="center"/>
              </w:trPr>
              <w:tc>
                <w:tcPr>
                  <w:tcW w:w="840" w:type="dxa"/>
                  <w:tcBorders>
                    <w:top w:val="nil"/>
                    <w:left w:val="nil"/>
                    <w:bottom w:val="single" w:sz="4" w:space="0" w:color="8EA9DB"/>
                    <w:right w:val="nil"/>
                  </w:tcBorders>
                  <w:shd w:val="clear" w:color="D9E1F2" w:fill="D9E1F2"/>
                  <w:noWrap/>
                  <w:vAlign w:val="center"/>
                  <w:hideMark/>
                </w:tcPr>
                <w:p w14:paraId="797C2286" w14:textId="77777777" w:rsidR="00112C5C" w:rsidRDefault="00112C5C" w:rsidP="007749A9">
                  <w:pPr>
                    <w:jc w:val="center"/>
                    <w:rPr>
                      <w:rFonts w:ascii="Calibri" w:hAnsi="Calibri" w:cs="Calibri"/>
                      <w:color w:val="000000"/>
                      <w:sz w:val="22"/>
                      <w:szCs w:val="22"/>
                    </w:rPr>
                  </w:pPr>
                  <w:r>
                    <w:rPr>
                      <w:rFonts w:ascii="Calibri" w:hAnsi="Calibri" w:cs="Calibri"/>
                      <w:color w:val="000000"/>
                      <w:sz w:val="22"/>
                      <w:szCs w:val="22"/>
                    </w:rPr>
                    <w:t>3</w:t>
                  </w:r>
                </w:p>
              </w:tc>
              <w:tc>
                <w:tcPr>
                  <w:tcW w:w="7969" w:type="dxa"/>
                  <w:tcBorders>
                    <w:top w:val="nil"/>
                    <w:left w:val="nil"/>
                    <w:bottom w:val="single" w:sz="4" w:space="0" w:color="8EA9DB"/>
                    <w:right w:val="nil"/>
                  </w:tcBorders>
                  <w:shd w:val="clear" w:color="D9E1F2" w:fill="D9E1F2"/>
                  <w:vAlign w:val="bottom"/>
                  <w:hideMark/>
                </w:tcPr>
                <w:p w14:paraId="2A457614" w14:textId="77777777" w:rsidR="00112C5C" w:rsidRDefault="00112C5C" w:rsidP="007749A9">
                  <w:pPr>
                    <w:rPr>
                      <w:rFonts w:ascii="Calibri" w:hAnsi="Calibri" w:cs="Calibri"/>
                      <w:color w:val="000000"/>
                      <w:sz w:val="22"/>
                      <w:szCs w:val="22"/>
                    </w:rPr>
                  </w:pPr>
                  <w:r>
                    <w:rPr>
                      <w:rFonts w:ascii="Calibri" w:hAnsi="Calibri" w:cs="Calibri"/>
                      <w:color w:val="000000"/>
                      <w:sz w:val="22"/>
                      <w:szCs w:val="22"/>
                    </w:rPr>
                    <w:t>Under the supervision of the customs authority, goods are transferred from one means of transport to another means of transport.</w:t>
                  </w:r>
                </w:p>
              </w:tc>
            </w:tr>
            <w:tr w:rsidR="00112C5C" w14:paraId="0F7DD6D6" w14:textId="77777777" w:rsidTr="00E7559F">
              <w:trPr>
                <w:trHeight w:val="600"/>
                <w:jc w:val="center"/>
              </w:trPr>
              <w:tc>
                <w:tcPr>
                  <w:tcW w:w="840" w:type="dxa"/>
                  <w:tcBorders>
                    <w:top w:val="nil"/>
                    <w:left w:val="nil"/>
                    <w:bottom w:val="single" w:sz="4" w:space="0" w:color="8EA9DB"/>
                    <w:right w:val="nil"/>
                  </w:tcBorders>
                  <w:shd w:val="clear" w:color="auto" w:fill="auto"/>
                  <w:noWrap/>
                  <w:vAlign w:val="center"/>
                  <w:hideMark/>
                </w:tcPr>
                <w:p w14:paraId="483E0BB1" w14:textId="77777777" w:rsidR="00112C5C" w:rsidRDefault="00112C5C" w:rsidP="007749A9">
                  <w:pPr>
                    <w:jc w:val="center"/>
                    <w:rPr>
                      <w:rFonts w:ascii="Calibri" w:hAnsi="Calibri" w:cs="Calibri"/>
                      <w:color w:val="000000"/>
                      <w:sz w:val="22"/>
                      <w:szCs w:val="22"/>
                    </w:rPr>
                  </w:pPr>
                  <w:r>
                    <w:rPr>
                      <w:rFonts w:ascii="Calibri" w:hAnsi="Calibri" w:cs="Calibri"/>
                      <w:color w:val="000000"/>
                      <w:sz w:val="22"/>
                      <w:szCs w:val="22"/>
                    </w:rPr>
                    <w:t>4</w:t>
                  </w:r>
                </w:p>
              </w:tc>
              <w:tc>
                <w:tcPr>
                  <w:tcW w:w="7969" w:type="dxa"/>
                  <w:tcBorders>
                    <w:top w:val="nil"/>
                    <w:left w:val="nil"/>
                    <w:bottom w:val="single" w:sz="4" w:space="0" w:color="8EA9DB"/>
                    <w:right w:val="nil"/>
                  </w:tcBorders>
                  <w:shd w:val="clear" w:color="auto" w:fill="auto"/>
                  <w:vAlign w:val="bottom"/>
                  <w:hideMark/>
                </w:tcPr>
                <w:p w14:paraId="0F537360" w14:textId="77777777" w:rsidR="00112C5C" w:rsidRDefault="00112C5C" w:rsidP="007749A9">
                  <w:pPr>
                    <w:rPr>
                      <w:rFonts w:ascii="Calibri" w:hAnsi="Calibri" w:cs="Calibri"/>
                      <w:color w:val="000000"/>
                      <w:sz w:val="22"/>
                      <w:szCs w:val="22"/>
                    </w:rPr>
                  </w:pPr>
                  <w:r>
                    <w:rPr>
                      <w:rFonts w:ascii="Calibri" w:hAnsi="Calibri" w:cs="Calibri"/>
                      <w:color w:val="000000"/>
                      <w:sz w:val="22"/>
                      <w:szCs w:val="22"/>
                    </w:rPr>
                    <w:t>Imminent danger necessitates immediate partial or total unloading of the sealed means of transport.</w:t>
                  </w:r>
                </w:p>
              </w:tc>
            </w:tr>
            <w:tr w:rsidR="00112C5C" w14:paraId="02CF9CB9" w14:textId="77777777" w:rsidTr="00E7559F">
              <w:trPr>
                <w:trHeight w:val="600"/>
                <w:jc w:val="center"/>
              </w:trPr>
              <w:tc>
                <w:tcPr>
                  <w:tcW w:w="840" w:type="dxa"/>
                  <w:tcBorders>
                    <w:top w:val="nil"/>
                    <w:left w:val="nil"/>
                    <w:bottom w:val="single" w:sz="4" w:space="0" w:color="8EA9DB"/>
                    <w:right w:val="nil"/>
                  </w:tcBorders>
                  <w:shd w:val="clear" w:color="D9E1F2" w:fill="D9E1F2"/>
                  <w:noWrap/>
                  <w:vAlign w:val="center"/>
                  <w:hideMark/>
                </w:tcPr>
                <w:p w14:paraId="69A7829E" w14:textId="77777777" w:rsidR="00112C5C" w:rsidRDefault="00112C5C" w:rsidP="007749A9">
                  <w:pPr>
                    <w:jc w:val="center"/>
                    <w:rPr>
                      <w:rFonts w:ascii="Calibri" w:hAnsi="Calibri" w:cs="Calibri"/>
                      <w:color w:val="000000"/>
                      <w:sz w:val="22"/>
                      <w:szCs w:val="22"/>
                    </w:rPr>
                  </w:pPr>
                  <w:r>
                    <w:rPr>
                      <w:rFonts w:ascii="Calibri" w:hAnsi="Calibri" w:cs="Calibri"/>
                      <w:color w:val="000000"/>
                      <w:sz w:val="22"/>
                      <w:szCs w:val="22"/>
                    </w:rPr>
                    <w:t>5</w:t>
                  </w:r>
                </w:p>
              </w:tc>
              <w:tc>
                <w:tcPr>
                  <w:tcW w:w="7969" w:type="dxa"/>
                  <w:tcBorders>
                    <w:top w:val="nil"/>
                    <w:left w:val="nil"/>
                    <w:bottom w:val="single" w:sz="4" w:space="0" w:color="8EA9DB"/>
                    <w:right w:val="nil"/>
                  </w:tcBorders>
                  <w:shd w:val="clear" w:color="D9E1F2" w:fill="D9E1F2"/>
                  <w:vAlign w:val="bottom"/>
                  <w:hideMark/>
                </w:tcPr>
                <w:p w14:paraId="5A4ACE0D" w14:textId="47C9B8A4" w:rsidR="00112C5C" w:rsidRDefault="00112C5C" w:rsidP="007749A9">
                  <w:pPr>
                    <w:rPr>
                      <w:rFonts w:ascii="Calibri" w:hAnsi="Calibri" w:cs="Calibri"/>
                      <w:color w:val="000000"/>
                      <w:sz w:val="22"/>
                      <w:szCs w:val="22"/>
                    </w:rPr>
                  </w:pPr>
                  <w:r>
                    <w:rPr>
                      <w:rFonts w:ascii="Calibri" w:hAnsi="Calibri" w:cs="Calibri"/>
                      <w:color w:val="000000"/>
                      <w:sz w:val="22"/>
                      <w:szCs w:val="22"/>
                    </w:rPr>
                    <w:t xml:space="preserve">There is an incident which may affect the ability of the Holder of the procedure or the carrier to comply with </w:t>
                  </w:r>
                  <w:proofErr w:type="gramStart"/>
                  <w:r w:rsidRPr="00112C5C">
                    <w:rPr>
                      <w:rFonts w:ascii="Calibri" w:hAnsi="Calibri" w:cs="Calibri"/>
                      <w:strike/>
                      <w:color w:val="FF0000"/>
                      <w:sz w:val="22"/>
                      <w:szCs w:val="22"/>
                    </w:rPr>
                    <w:t>his</w:t>
                  </w:r>
                  <w:r>
                    <w:rPr>
                      <w:rFonts w:ascii="Calibri" w:hAnsi="Calibri" w:cs="Calibri"/>
                      <w:color w:val="000000"/>
                      <w:sz w:val="22"/>
                      <w:szCs w:val="22"/>
                    </w:rPr>
                    <w:t xml:space="preserve"> </w:t>
                  </w:r>
                  <w:r w:rsidRPr="00112C5C">
                    <w:rPr>
                      <w:rFonts w:ascii="Calibri" w:hAnsi="Calibri" w:cs="Calibri"/>
                      <w:color w:val="000000"/>
                      <w:sz w:val="22"/>
                      <w:szCs w:val="22"/>
                      <w:highlight w:val="yellow"/>
                    </w:rPr>
                    <w:t>their</w:t>
                  </w:r>
                  <w:proofErr w:type="gramEnd"/>
                  <w:r>
                    <w:rPr>
                      <w:rFonts w:ascii="Calibri" w:hAnsi="Calibri" w:cs="Calibri"/>
                      <w:color w:val="000000"/>
                      <w:sz w:val="22"/>
                      <w:szCs w:val="22"/>
                    </w:rPr>
                    <w:t xml:space="preserve"> obligations.</w:t>
                  </w:r>
                </w:p>
              </w:tc>
            </w:tr>
            <w:tr w:rsidR="00112C5C" w14:paraId="56AB8F99" w14:textId="77777777" w:rsidTr="00E7559F">
              <w:trPr>
                <w:trHeight w:val="600"/>
                <w:jc w:val="center"/>
              </w:trPr>
              <w:tc>
                <w:tcPr>
                  <w:tcW w:w="840" w:type="dxa"/>
                  <w:tcBorders>
                    <w:top w:val="nil"/>
                    <w:left w:val="nil"/>
                    <w:bottom w:val="single" w:sz="4" w:space="0" w:color="8EA9DB"/>
                    <w:right w:val="nil"/>
                  </w:tcBorders>
                  <w:shd w:val="clear" w:color="auto" w:fill="auto"/>
                  <w:noWrap/>
                  <w:vAlign w:val="center"/>
                  <w:hideMark/>
                </w:tcPr>
                <w:p w14:paraId="71BC0A12" w14:textId="77777777" w:rsidR="00112C5C" w:rsidRDefault="00112C5C" w:rsidP="007749A9">
                  <w:pPr>
                    <w:jc w:val="center"/>
                    <w:rPr>
                      <w:rFonts w:ascii="Calibri" w:hAnsi="Calibri" w:cs="Calibri"/>
                      <w:color w:val="000000"/>
                      <w:sz w:val="22"/>
                      <w:szCs w:val="22"/>
                    </w:rPr>
                  </w:pPr>
                  <w:r>
                    <w:rPr>
                      <w:rFonts w:ascii="Calibri" w:hAnsi="Calibri" w:cs="Calibri"/>
                      <w:color w:val="000000"/>
                      <w:sz w:val="22"/>
                      <w:szCs w:val="22"/>
                    </w:rPr>
                    <w:t>6</w:t>
                  </w:r>
                </w:p>
              </w:tc>
              <w:tc>
                <w:tcPr>
                  <w:tcW w:w="7969" w:type="dxa"/>
                  <w:tcBorders>
                    <w:top w:val="nil"/>
                    <w:left w:val="nil"/>
                    <w:bottom w:val="single" w:sz="4" w:space="0" w:color="8EA9DB"/>
                    <w:right w:val="nil"/>
                  </w:tcBorders>
                  <w:shd w:val="clear" w:color="auto" w:fill="auto"/>
                  <w:vAlign w:val="bottom"/>
                  <w:hideMark/>
                </w:tcPr>
                <w:p w14:paraId="55DB3C77" w14:textId="77777777" w:rsidR="00112C5C" w:rsidRDefault="00112C5C" w:rsidP="007749A9">
                  <w:pPr>
                    <w:rPr>
                      <w:rFonts w:ascii="Calibri" w:hAnsi="Calibri" w:cs="Calibri"/>
                      <w:color w:val="000000"/>
                      <w:sz w:val="22"/>
                      <w:szCs w:val="22"/>
                    </w:rPr>
                  </w:pPr>
                  <w:r>
                    <w:rPr>
                      <w:rFonts w:ascii="Calibri" w:hAnsi="Calibri" w:cs="Calibri"/>
                      <w:color w:val="000000"/>
                      <w:sz w:val="22"/>
                      <w:szCs w:val="22"/>
                    </w:rPr>
                    <w:t>Any of the elements constituting a single means of transport as referred to in Article 296(2) UCC/IA is changed.</w:t>
                  </w:r>
                </w:p>
              </w:tc>
            </w:tr>
            <w:tr w:rsidR="00112C5C" w14:paraId="4F308A82" w14:textId="77777777" w:rsidTr="00E7559F">
              <w:trPr>
                <w:trHeight w:val="300"/>
                <w:jc w:val="center"/>
              </w:trPr>
              <w:tc>
                <w:tcPr>
                  <w:tcW w:w="840" w:type="dxa"/>
                  <w:tcBorders>
                    <w:top w:val="nil"/>
                    <w:left w:val="nil"/>
                    <w:bottom w:val="single" w:sz="4" w:space="0" w:color="8EA9DB"/>
                    <w:right w:val="nil"/>
                  </w:tcBorders>
                  <w:shd w:val="clear" w:color="D9E1F2" w:fill="D9E1F2"/>
                  <w:noWrap/>
                  <w:vAlign w:val="center"/>
                  <w:hideMark/>
                </w:tcPr>
                <w:p w14:paraId="0EB0CFC7" w14:textId="77777777" w:rsidR="00112C5C" w:rsidRPr="00112C5C" w:rsidRDefault="00112C5C" w:rsidP="007749A9">
                  <w:pPr>
                    <w:jc w:val="center"/>
                    <w:rPr>
                      <w:rFonts w:ascii="Calibri" w:hAnsi="Calibri" w:cs="Calibri"/>
                      <w:color w:val="000000"/>
                      <w:sz w:val="22"/>
                      <w:szCs w:val="22"/>
                      <w:highlight w:val="yellow"/>
                    </w:rPr>
                  </w:pPr>
                  <w:r w:rsidRPr="00112C5C">
                    <w:rPr>
                      <w:rFonts w:ascii="Calibri" w:hAnsi="Calibri" w:cs="Calibri"/>
                      <w:color w:val="000000"/>
                      <w:sz w:val="22"/>
                      <w:szCs w:val="22"/>
                      <w:highlight w:val="yellow"/>
                    </w:rPr>
                    <w:t>7</w:t>
                  </w:r>
                </w:p>
              </w:tc>
              <w:tc>
                <w:tcPr>
                  <w:tcW w:w="7969" w:type="dxa"/>
                  <w:tcBorders>
                    <w:top w:val="nil"/>
                    <w:left w:val="nil"/>
                    <w:bottom w:val="single" w:sz="4" w:space="0" w:color="8EA9DB"/>
                    <w:right w:val="nil"/>
                  </w:tcBorders>
                  <w:shd w:val="clear" w:color="D9E1F2" w:fill="D9E1F2"/>
                  <w:vAlign w:val="bottom"/>
                  <w:hideMark/>
                </w:tcPr>
                <w:p w14:paraId="301FCE0D" w14:textId="77777777" w:rsidR="00112C5C" w:rsidRPr="00112C5C" w:rsidRDefault="00112C5C" w:rsidP="007749A9">
                  <w:pPr>
                    <w:rPr>
                      <w:rFonts w:ascii="Calibri" w:hAnsi="Calibri" w:cs="Calibri"/>
                      <w:color w:val="000000"/>
                      <w:sz w:val="22"/>
                      <w:szCs w:val="22"/>
                      <w:highlight w:val="yellow"/>
                    </w:rPr>
                  </w:pPr>
                  <w:r w:rsidRPr="00112C5C">
                    <w:rPr>
                      <w:rFonts w:ascii="Calibri" w:hAnsi="Calibri" w:cs="Calibri"/>
                      <w:color w:val="000000"/>
                      <w:sz w:val="22"/>
                      <w:szCs w:val="22"/>
                      <w:highlight w:val="yellow"/>
                    </w:rPr>
                    <w:t>Seals were replaced, added or removed by the customs authorities.</w:t>
                  </w:r>
                </w:p>
              </w:tc>
            </w:tr>
            <w:tr w:rsidR="00112C5C" w14:paraId="7B205752" w14:textId="77777777" w:rsidTr="00E7559F">
              <w:trPr>
                <w:trHeight w:val="600"/>
                <w:jc w:val="center"/>
              </w:trPr>
              <w:tc>
                <w:tcPr>
                  <w:tcW w:w="840" w:type="dxa"/>
                  <w:tcBorders>
                    <w:top w:val="nil"/>
                    <w:left w:val="nil"/>
                    <w:bottom w:val="single" w:sz="4" w:space="0" w:color="8EA9DB"/>
                    <w:right w:val="nil"/>
                  </w:tcBorders>
                  <w:shd w:val="clear" w:color="auto" w:fill="auto"/>
                  <w:noWrap/>
                  <w:vAlign w:val="center"/>
                  <w:hideMark/>
                </w:tcPr>
                <w:p w14:paraId="143E8980" w14:textId="77777777" w:rsidR="00112C5C" w:rsidRPr="00112C5C" w:rsidRDefault="00112C5C" w:rsidP="007749A9">
                  <w:pPr>
                    <w:jc w:val="center"/>
                    <w:rPr>
                      <w:rFonts w:ascii="Calibri" w:hAnsi="Calibri" w:cs="Calibri"/>
                      <w:color w:val="000000"/>
                      <w:sz w:val="22"/>
                      <w:szCs w:val="22"/>
                      <w:highlight w:val="yellow"/>
                    </w:rPr>
                  </w:pPr>
                  <w:r w:rsidRPr="00112C5C">
                    <w:rPr>
                      <w:rFonts w:ascii="Calibri" w:hAnsi="Calibri" w:cs="Calibri"/>
                      <w:color w:val="000000"/>
                      <w:sz w:val="22"/>
                      <w:szCs w:val="22"/>
                      <w:highlight w:val="yellow"/>
                    </w:rPr>
                    <w:lastRenderedPageBreak/>
                    <w:t>8</w:t>
                  </w:r>
                </w:p>
              </w:tc>
              <w:tc>
                <w:tcPr>
                  <w:tcW w:w="7969" w:type="dxa"/>
                  <w:tcBorders>
                    <w:top w:val="nil"/>
                    <w:left w:val="nil"/>
                    <w:bottom w:val="single" w:sz="4" w:space="0" w:color="8EA9DB"/>
                    <w:right w:val="nil"/>
                  </w:tcBorders>
                  <w:shd w:val="clear" w:color="auto" w:fill="auto"/>
                  <w:vAlign w:val="bottom"/>
                  <w:hideMark/>
                </w:tcPr>
                <w:p w14:paraId="3E2DB909" w14:textId="0F2C53C8" w:rsidR="00112C5C" w:rsidRPr="00112C5C" w:rsidRDefault="0085549B" w:rsidP="007749A9">
                  <w:pPr>
                    <w:rPr>
                      <w:rFonts w:ascii="Calibri" w:hAnsi="Calibri" w:cs="Calibri"/>
                      <w:color w:val="000000"/>
                      <w:sz w:val="22"/>
                      <w:szCs w:val="22"/>
                      <w:highlight w:val="yellow"/>
                    </w:rPr>
                  </w:pPr>
                  <w:r w:rsidRPr="0085549B">
                    <w:rPr>
                      <w:rFonts w:ascii="Calibri" w:hAnsi="Calibri" w:cs="Calibri"/>
                      <w:color w:val="000000"/>
                      <w:sz w:val="22"/>
                      <w:szCs w:val="22"/>
                      <w:highlight w:val="yellow"/>
                    </w:rPr>
                    <w:t>Without the supervision of the customs authority, goods were transferred from one means of transport to another means of transport, in accordance with Article 305(3) of UCC/IA.</w:t>
                  </w:r>
                </w:p>
              </w:tc>
            </w:tr>
          </w:tbl>
          <w:p w14:paraId="163A36C9" w14:textId="77777777" w:rsidR="00E7559F" w:rsidRDefault="00E7559F" w:rsidP="007749A9">
            <w:pPr>
              <w:pStyle w:val="ListParagraph"/>
              <w:rPr>
                <w:rFonts w:asciiTheme="minorHAnsi" w:hAnsiTheme="minorHAnsi" w:cs="Arial"/>
                <w:sz w:val="22"/>
                <w:szCs w:val="22"/>
              </w:rPr>
            </w:pPr>
          </w:p>
          <w:p w14:paraId="0C645837" w14:textId="77777777" w:rsidR="006A40F0" w:rsidRDefault="006A40F0" w:rsidP="007749A9">
            <w:pPr>
              <w:rPr>
                <w:rFonts w:asciiTheme="minorHAnsi" w:hAnsiTheme="minorHAnsi" w:cs="Arial"/>
                <w:sz w:val="22"/>
                <w:szCs w:val="22"/>
              </w:rPr>
            </w:pPr>
          </w:p>
          <w:p w14:paraId="0784B4EC" w14:textId="7ADCFAA6" w:rsidR="006A40F0" w:rsidRDefault="006A40F0" w:rsidP="007749A9">
            <w:pPr>
              <w:rPr>
                <w:rFonts w:asciiTheme="minorHAnsi" w:hAnsiTheme="minorHAnsi" w:cstheme="minorHAnsi"/>
                <w:b/>
                <w:bCs/>
                <w:sz w:val="22"/>
                <w:szCs w:val="22"/>
              </w:rPr>
            </w:pPr>
            <w:r w:rsidRPr="00090193">
              <w:rPr>
                <w:rFonts w:asciiTheme="minorHAnsi" w:hAnsiTheme="minorHAnsi" w:cstheme="minorHAnsi"/>
                <w:sz w:val="22"/>
                <w:szCs w:val="22"/>
              </w:rPr>
              <w:t xml:space="preserve">The changes will be applied in </w:t>
            </w:r>
            <w:r w:rsidRPr="00207808">
              <w:rPr>
                <w:rFonts w:asciiTheme="minorHAnsi" w:hAnsiTheme="minorHAnsi" w:cstheme="minorHAnsi"/>
                <w:b/>
                <w:bCs/>
                <w:sz w:val="22"/>
                <w:szCs w:val="22"/>
              </w:rPr>
              <w:t xml:space="preserve">CS/RD2 </w:t>
            </w:r>
            <w:r w:rsidRPr="00E7559F">
              <w:rPr>
                <w:rFonts w:asciiTheme="minorHAnsi" w:hAnsiTheme="minorHAnsi" w:cstheme="minorHAnsi"/>
                <w:b/>
                <w:bCs/>
                <w:sz w:val="22"/>
                <w:szCs w:val="22"/>
                <w:u w:val="single"/>
              </w:rPr>
              <w:t>CONFORMANCE</w:t>
            </w:r>
            <w:r>
              <w:rPr>
                <w:rFonts w:asciiTheme="minorHAnsi" w:hAnsiTheme="minorHAnsi" w:cstheme="minorHAnsi"/>
                <w:b/>
                <w:bCs/>
                <w:sz w:val="22"/>
                <w:szCs w:val="22"/>
              </w:rPr>
              <w:t xml:space="preserve"> for CL019, as follows</w:t>
            </w:r>
            <w:r w:rsidR="00282942">
              <w:rPr>
                <w:rFonts w:asciiTheme="minorHAnsi" w:hAnsiTheme="minorHAnsi" w:cstheme="minorHAnsi"/>
                <w:b/>
                <w:bCs/>
                <w:sz w:val="22"/>
                <w:szCs w:val="22"/>
              </w:rPr>
              <w:t xml:space="preserve"> </w:t>
            </w:r>
            <w:r w:rsidR="00282942" w:rsidRPr="00282942">
              <w:rPr>
                <w:rFonts w:asciiTheme="minorHAnsi" w:hAnsiTheme="minorHAnsi" w:cstheme="minorHAnsi"/>
                <w:sz w:val="22"/>
                <w:szCs w:val="22"/>
              </w:rPr>
              <w:t>(both NCTS-P5 and NCTS-P6)</w:t>
            </w:r>
            <w:r>
              <w:rPr>
                <w:rFonts w:asciiTheme="minorHAnsi" w:hAnsiTheme="minorHAnsi" w:cstheme="minorHAnsi"/>
                <w:b/>
                <w:bCs/>
                <w:sz w:val="22"/>
                <w:szCs w:val="22"/>
              </w:rPr>
              <w:t>:</w:t>
            </w:r>
          </w:p>
          <w:p w14:paraId="67CB31F1" w14:textId="324B0475" w:rsidR="0023623D" w:rsidRPr="0023623D" w:rsidRDefault="0023623D" w:rsidP="007749A9">
            <w:pPr>
              <w:pStyle w:val="ListParagraph"/>
              <w:numPr>
                <w:ilvl w:val="0"/>
                <w:numId w:val="11"/>
              </w:numPr>
              <w:rPr>
                <w:rFonts w:asciiTheme="minorHAnsi" w:hAnsiTheme="minorHAnsi" w:cstheme="minorHAnsi"/>
                <w:b/>
                <w:bCs/>
                <w:sz w:val="22"/>
                <w:szCs w:val="22"/>
              </w:rPr>
            </w:pPr>
            <w:r w:rsidRPr="0023623D">
              <w:rPr>
                <w:rFonts w:asciiTheme="minorHAnsi" w:hAnsiTheme="minorHAnsi" w:cstheme="minorHAnsi"/>
                <w:sz w:val="22"/>
                <w:szCs w:val="22"/>
              </w:rPr>
              <w:t xml:space="preserve">addition of code ‘7’ </w:t>
            </w:r>
            <w:r w:rsidR="00112C5C">
              <w:rPr>
                <w:rFonts w:asciiTheme="minorHAnsi" w:hAnsiTheme="minorHAnsi" w:cstheme="minorHAnsi"/>
                <w:sz w:val="22"/>
                <w:szCs w:val="22"/>
              </w:rPr>
              <w:t xml:space="preserve">and ‘8’ and corrections for codes ‘1’ and ‘5’ </w:t>
            </w:r>
            <w:r w:rsidRPr="0023623D">
              <w:rPr>
                <w:rFonts w:asciiTheme="minorHAnsi" w:hAnsiTheme="minorHAnsi" w:cstheme="minorHAnsi"/>
                <w:sz w:val="22"/>
                <w:szCs w:val="22"/>
              </w:rPr>
              <w:t xml:space="preserve">will be applied on </w:t>
            </w:r>
            <w:r w:rsidR="00112C5C">
              <w:rPr>
                <w:rFonts w:asciiTheme="minorHAnsi" w:hAnsiTheme="minorHAnsi" w:cstheme="minorHAnsi"/>
                <w:b/>
                <w:bCs/>
                <w:sz w:val="22"/>
                <w:szCs w:val="22"/>
                <w:highlight w:val="yellow"/>
              </w:rPr>
              <w:t>2</w:t>
            </w:r>
            <w:r w:rsidR="00AA3435">
              <w:rPr>
                <w:rFonts w:asciiTheme="minorHAnsi" w:hAnsiTheme="minorHAnsi" w:cstheme="minorHAnsi"/>
                <w:b/>
                <w:bCs/>
                <w:sz w:val="22"/>
                <w:szCs w:val="22"/>
                <w:highlight w:val="yellow"/>
              </w:rPr>
              <w:t>4</w:t>
            </w:r>
            <w:r w:rsidRPr="0023623D">
              <w:rPr>
                <w:rFonts w:asciiTheme="minorHAnsi" w:hAnsiTheme="minorHAnsi" w:cstheme="minorHAnsi"/>
                <w:b/>
                <w:bCs/>
                <w:sz w:val="22"/>
                <w:szCs w:val="22"/>
                <w:highlight w:val="yellow"/>
              </w:rPr>
              <w:t>.</w:t>
            </w:r>
            <w:r w:rsidR="003B6456">
              <w:rPr>
                <w:rFonts w:asciiTheme="minorHAnsi" w:hAnsiTheme="minorHAnsi" w:cstheme="minorHAnsi"/>
                <w:b/>
                <w:bCs/>
                <w:sz w:val="22"/>
                <w:szCs w:val="22"/>
                <w:highlight w:val="yellow"/>
              </w:rPr>
              <w:t>01</w:t>
            </w:r>
            <w:r w:rsidRPr="0023623D">
              <w:rPr>
                <w:rFonts w:asciiTheme="minorHAnsi" w:hAnsiTheme="minorHAnsi" w:cstheme="minorHAnsi"/>
                <w:b/>
                <w:bCs/>
                <w:sz w:val="22"/>
                <w:szCs w:val="22"/>
                <w:highlight w:val="yellow"/>
              </w:rPr>
              <w:t>.202</w:t>
            </w:r>
            <w:r w:rsidR="003B6456">
              <w:rPr>
                <w:rFonts w:asciiTheme="minorHAnsi" w:hAnsiTheme="minorHAnsi" w:cstheme="minorHAnsi"/>
                <w:b/>
                <w:bCs/>
                <w:sz w:val="22"/>
                <w:szCs w:val="22"/>
                <w:highlight w:val="yellow"/>
              </w:rPr>
              <w:t>5</w:t>
            </w:r>
            <w:r w:rsidRPr="0023623D">
              <w:rPr>
                <w:rFonts w:asciiTheme="minorHAnsi" w:hAnsiTheme="minorHAnsi" w:cstheme="minorHAnsi"/>
                <w:sz w:val="22"/>
                <w:szCs w:val="22"/>
              </w:rPr>
              <w:t xml:space="preserve"> with validity date </w:t>
            </w:r>
            <w:r w:rsidR="003B6456">
              <w:rPr>
                <w:rFonts w:asciiTheme="minorHAnsi" w:hAnsiTheme="minorHAnsi" w:cstheme="minorHAnsi"/>
                <w:b/>
                <w:bCs/>
                <w:sz w:val="22"/>
                <w:szCs w:val="22"/>
                <w:highlight w:val="yellow"/>
              </w:rPr>
              <w:t>2</w:t>
            </w:r>
            <w:r w:rsidR="00AA3435">
              <w:rPr>
                <w:rFonts w:asciiTheme="minorHAnsi" w:hAnsiTheme="minorHAnsi" w:cstheme="minorHAnsi"/>
                <w:b/>
                <w:bCs/>
                <w:sz w:val="22"/>
                <w:szCs w:val="22"/>
                <w:highlight w:val="yellow"/>
              </w:rPr>
              <w:t>5</w:t>
            </w:r>
            <w:r w:rsidRPr="0023623D">
              <w:rPr>
                <w:rFonts w:asciiTheme="minorHAnsi" w:hAnsiTheme="minorHAnsi" w:cstheme="minorHAnsi"/>
                <w:b/>
                <w:bCs/>
                <w:sz w:val="22"/>
                <w:szCs w:val="22"/>
                <w:highlight w:val="yellow"/>
              </w:rPr>
              <w:t>.</w:t>
            </w:r>
            <w:r w:rsidR="003B6456">
              <w:rPr>
                <w:rFonts w:asciiTheme="minorHAnsi" w:hAnsiTheme="minorHAnsi" w:cstheme="minorHAnsi"/>
                <w:b/>
                <w:bCs/>
                <w:sz w:val="22"/>
                <w:szCs w:val="22"/>
                <w:highlight w:val="yellow"/>
              </w:rPr>
              <w:t>0</w:t>
            </w:r>
            <w:r w:rsidR="00112C5C">
              <w:rPr>
                <w:rFonts w:asciiTheme="minorHAnsi" w:hAnsiTheme="minorHAnsi" w:cstheme="minorHAnsi"/>
                <w:b/>
                <w:bCs/>
                <w:sz w:val="22"/>
                <w:szCs w:val="22"/>
                <w:highlight w:val="yellow"/>
              </w:rPr>
              <w:t>1</w:t>
            </w:r>
            <w:r w:rsidRPr="0023623D">
              <w:rPr>
                <w:rFonts w:asciiTheme="minorHAnsi" w:hAnsiTheme="minorHAnsi" w:cstheme="minorHAnsi"/>
                <w:b/>
                <w:bCs/>
                <w:sz w:val="22"/>
                <w:szCs w:val="22"/>
                <w:highlight w:val="yellow"/>
              </w:rPr>
              <w:t>.202</w:t>
            </w:r>
            <w:r w:rsidR="003B6456">
              <w:rPr>
                <w:rFonts w:asciiTheme="minorHAnsi" w:hAnsiTheme="minorHAnsi" w:cstheme="minorHAnsi"/>
                <w:b/>
                <w:bCs/>
                <w:sz w:val="22"/>
                <w:szCs w:val="22"/>
                <w:highlight w:val="yellow"/>
              </w:rPr>
              <w:t>5</w:t>
            </w:r>
            <w:r w:rsidRPr="0023623D">
              <w:rPr>
                <w:rFonts w:asciiTheme="minorHAnsi" w:hAnsiTheme="minorHAnsi" w:cstheme="minorHAnsi"/>
                <w:sz w:val="22"/>
                <w:szCs w:val="22"/>
              </w:rPr>
              <w:t>.</w:t>
            </w:r>
          </w:p>
          <w:p w14:paraId="360F1B80" w14:textId="77777777" w:rsidR="006A40F0" w:rsidRDefault="006A40F0" w:rsidP="007749A9">
            <w:pPr>
              <w:rPr>
                <w:rFonts w:asciiTheme="minorHAnsi" w:hAnsiTheme="minorHAnsi" w:cs="Arial"/>
                <w:sz w:val="22"/>
                <w:szCs w:val="22"/>
              </w:rPr>
            </w:pPr>
          </w:p>
          <w:p w14:paraId="1D028980" w14:textId="3E3A9181" w:rsidR="006A40F0" w:rsidRDefault="006A40F0" w:rsidP="007749A9">
            <w:pPr>
              <w:rPr>
                <w:rFonts w:asciiTheme="minorHAnsi" w:hAnsiTheme="minorHAnsi" w:cstheme="minorHAnsi"/>
                <w:b/>
                <w:bCs/>
                <w:sz w:val="22"/>
                <w:szCs w:val="22"/>
              </w:rPr>
            </w:pPr>
            <w:r w:rsidRPr="00090193">
              <w:rPr>
                <w:rFonts w:asciiTheme="minorHAnsi" w:hAnsiTheme="minorHAnsi" w:cstheme="minorHAnsi"/>
                <w:sz w:val="22"/>
                <w:szCs w:val="22"/>
              </w:rPr>
              <w:t xml:space="preserve">The changes will be applied in </w:t>
            </w:r>
            <w:r w:rsidRPr="00207808">
              <w:rPr>
                <w:rFonts w:asciiTheme="minorHAnsi" w:hAnsiTheme="minorHAnsi" w:cstheme="minorHAnsi"/>
                <w:b/>
                <w:bCs/>
                <w:sz w:val="22"/>
                <w:szCs w:val="22"/>
              </w:rPr>
              <w:t xml:space="preserve">CS/RD2 </w:t>
            </w:r>
            <w:r w:rsidRPr="00E7559F">
              <w:rPr>
                <w:rFonts w:asciiTheme="minorHAnsi" w:hAnsiTheme="minorHAnsi" w:cstheme="minorHAnsi"/>
                <w:b/>
                <w:bCs/>
                <w:sz w:val="22"/>
                <w:szCs w:val="22"/>
                <w:u w:val="single"/>
              </w:rPr>
              <w:t>PRODUCTION</w:t>
            </w:r>
            <w:r w:rsidRPr="00090193">
              <w:rPr>
                <w:rFonts w:asciiTheme="minorHAnsi" w:hAnsiTheme="minorHAnsi" w:cstheme="minorHAnsi"/>
                <w:sz w:val="22"/>
                <w:szCs w:val="22"/>
              </w:rPr>
              <w:t xml:space="preserve"> </w:t>
            </w:r>
            <w:r>
              <w:rPr>
                <w:rFonts w:asciiTheme="minorHAnsi" w:hAnsiTheme="minorHAnsi" w:cstheme="minorHAnsi"/>
                <w:b/>
                <w:bCs/>
                <w:sz w:val="22"/>
                <w:szCs w:val="22"/>
              </w:rPr>
              <w:t>for CL019, as follows</w:t>
            </w:r>
            <w:r w:rsidR="00282942">
              <w:rPr>
                <w:rFonts w:asciiTheme="minorHAnsi" w:hAnsiTheme="minorHAnsi" w:cstheme="minorHAnsi"/>
                <w:b/>
                <w:bCs/>
                <w:sz w:val="22"/>
                <w:szCs w:val="22"/>
              </w:rPr>
              <w:t xml:space="preserve"> </w:t>
            </w:r>
            <w:r w:rsidR="00282942" w:rsidRPr="00282942">
              <w:rPr>
                <w:rFonts w:asciiTheme="minorHAnsi" w:hAnsiTheme="minorHAnsi" w:cstheme="minorHAnsi"/>
                <w:sz w:val="22"/>
                <w:szCs w:val="22"/>
              </w:rPr>
              <w:t>(NCTS-P5 only, for NCTS-P6 together with all PROD update for NCTS-P6)</w:t>
            </w:r>
            <w:r>
              <w:rPr>
                <w:rFonts w:asciiTheme="minorHAnsi" w:hAnsiTheme="minorHAnsi" w:cstheme="minorHAnsi"/>
                <w:b/>
                <w:bCs/>
                <w:sz w:val="22"/>
                <w:szCs w:val="22"/>
              </w:rPr>
              <w:t>:</w:t>
            </w:r>
          </w:p>
          <w:p w14:paraId="52BEFA18" w14:textId="37739C66" w:rsidR="006A40F0" w:rsidRPr="005832DF" w:rsidRDefault="006A40F0" w:rsidP="007749A9">
            <w:pPr>
              <w:pStyle w:val="ListParagraph"/>
              <w:numPr>
                <w:ilvl w:val="0"/>
                <w:numId w:val="10"/>
              </w:numPr>
              <w:ind w:left="1080"/>
              <w:rPr>
                <w:rFonts w:asciiTheme="minorHAnsi" w:hAnsiTheme="minorHAnsi" w:cstheme="minorHAnsi"/>
                <w:b/>
                <w:bCs/>
                <w:sz w:val="22"/>
                <w:szCs w:val="22"/>
              </w:rPr>
            </w:pPr>
            <w:r w:rsidRPr="005832DF">
              <w:rPr>
                <w:rFonts w:asciiTheme="minorHAnsi" w:hAnsiTheme="minorHAnsi" w:cstheme="minorHAnsi"/>
                <w:sz w:val="22"/>
                <w:szCs w:val="22"/>
              </w:rPr>
              <w:t xml:space="preserve">addition of code ‘7’ </w:t>
            </w:r>
            <w:r w:rsidR="00112C5C" w:rsidRPr="005832DF">
              <w:rPr>
                <w:rFonts w:asciiTheme="minorHAnsi" w:hAnsiTheme="minorHAnsi" w:cstheme="minorHAnsi"/>
                <w:sz w:val="22"/>
                <w:szCs w:val="22"/>
              </w:rPr>
              <w:t xml:space="preserve">and ‘8’ and corrections for codes ‘1’ and ‘5’ </w:t>
            </w:r>
            <w:r w:rsidRPr="005832DF">
              <w:rPr>
                <w:rFonts w:asciiTheme="minorHAnsi" w:hAnsiTheme="minorHAnsi" w:cstheme="minorHAnsi"/>
                <w:sz w:val="22"/>
                <w:szCs w:val="22"/>
              </w:rPr>
              <w:t xml:space="preserve">will be applied on </w:t>
            </w:r>
            <w:r w:rsidR="003B6456">
              <w:rPr>
                <w:rFonts w:asciiTheme="minorHAnsi" w:hAnsiTheme="minorHAnsi" w:cstheme="minorHAnsi"/>
                <w:b/>
                <w:bCs/>
                <w:sz w:val="22"/>
                <w:szCs w:val="22"/>
                <w:highlight w:val="yellow"/>
              </w:rPr>
              <w:t>2</w:t>
            </w:r>
            <w:r w:rsidR="00AA3435">
              <w:rPr>
                <w:rFonts w:asciiTheme="minorHAnsi" w:hAnsiTheme="minorHAnsi" w:cstheme="minorHAnsi"/>
                <w:b/>
                <w:bCs/>
                <w:sz w:val="22"/>
                <w:szCs w:val="22"/>
                <w:highlight w:val="yellow"/>
              </w:rPr>
              <w:t>7.</w:t>
            </w:r>
            <w:r w:rsidR="003B6456">
              <w:rPr>
                <w:rFonts w:asciiTheme="minorHAnsi" w:hAnsiTheme="minorHAnsi" w:cstheme="minorHAnsi"/>
                <w:b/>
                <w:bCs/>
                <w:sz w:val="22"/>
                <w:szCs w:val="22"/>
                <w:highlight w:val="yellow"/>
              </w:rPr>
              <w:t>0</w:t>
            </w:r>
            <w:r w:rsidR="00112C5C" w:rsidRPr="005832DF">
              <w:rPr>
                <w:rFonts w:asciiTheme="minorHAnsi" w:hAnsiTheme="minorHAnsi" w:cstheme="minorHAnsi"/>
                <w:b/>
                <w:bCs/>
                <w:sz w:val="22"/>
                <w:szCs w:val="22"/>
                <w:highlight w:val="yellow"/>
              </w:rPr>
              <w:t>1</w:t>
            </w:r>
            <w:r w:rsidRPr="005832DF">
              <w:rPr>
                <w:rFonts w:asciiTheme="minorHAnsi" w:hAnsiTheme="minorHAnsi" w:cstheme="minorHAnsi"/>
                <w:b/>
                <w:bCs/>
                <w:sz w:val="22"/>
                <w:szCs w:val="22"/>
                <w:highlight w:val="yellow"/>
              </w:rPr>
              <w:t>.202</w:t>
            </w:r>
            <w:r w:rsidR="003B6456">
              <w:rPr>
                <w:rFonts w:asciiTheme="minorHAnsi" w:hAnsiTheme="minorHAnsi" w:cstheme="minorHAnsi"/>
                <w:b/>
                <w:bCs/>
                <w:sz w:val="22"/>
                <w:szCs w:val="22"/>
                <w:highlight w:val="yellow"/>
              </w:rPr>
              <w:t>5</w:t>
            </w:r>
            <w:r w:rsidRPr="005832DF">
              <w:rPr>
                <w:rFonts w:asciiTheme="minorHAnsi" w:hAnsiTheme="minorHAnsi" w:cstheme="minorHAnsi"/>
                <w:sz w:val="22"/>
                <w:szCs w:val="22"/>
              </w:rPr>
              <w:t xml:space="preserve"> with validity date </w:t>
            </w:r>
            <w:r w:rsidR="003B6456">
              <w:rPr>
                <w:rFonts w:asciiTheme="minorHAnsi" w:hAnsiTheme="minorHAnsi" w:cstheme="minorHAnsi"/>
                <w:b/>
                <w:bCs/>
                <w:sz w:val="22"/>
                <w:szCs w:val="22"/>
                <w:highlight w:val="yellow"/>
              </w:rPr>
              <w:t>0</w:t>
            </w:r>
            <w:r w:rsidR="00386C29">
              <w:rPr>
                <w:rFonts w:asciiTheme="minorHAnsi" w:hAnsiTheme="minorHAnsi" w:cstheme="minorHAnsi"/>
                <w:b/>
                <w:bCs/>
                <w:sz w:val="22"/>
                <w:szCs w:val="22"/>
                <w:highlight w:val="yellow"/>
              </w:rPr>
              <w:t>4</w:t>
            </w:r>
            <w:r w:rsidRPr="005832DF">
              <w:rPr>
                <w:rFonts w:asciiTheme="minorHAnsi" w:hAnsiTheme="minorHAnsi" w:cstheme="minorHAnsi"/>
                <w:b/>
                <w:bCs/>
                <w:sz w:val="22"/>
                <w:szCs w:val="22"/>
                <w:highlight w:val="yellow"/>
              </w:rPr>
              <w:t>.</w:t>
            </w:r>
            <w:r w:rsidR="00E0513C">
              <w:rPr>
                <w:rFonts w:asciiTheme="minorHAnsi" w:hAnsiTheme="minorHAnsi" w:cstheme="minorHAnsi"/>
                <w:b/>
                <w:bCs/>
                <w:sz w:val="22"/>
                <w:szCs w:val="22"/>
                <w:highlight w:val="yellow"/>
              </w:rPr>
              <w:t>0</w:t>
            </w:r>
            <w:r w:rsidR="00386C29">
              <w:rPr>
                <w:rFonts w:asciiTheme="minorHAnsi" w:hAnsiTheme="minorHAnsi" w:cstheme="minorHAnsi"/>
                <w:b/>
                <w:bCs/>
                <w:sz w:val="22"/>
                <w:szCs w:val="22"/>
                <w:highlight w:val="yellow"/>
              </w:rPr>
              <w:t>3</w:t>
            </w:r>
            <w:r w:rsidRPr="005832DF">
              <w:rPr>
                <w:rFonts w:asciiTheme="minorHAnsi" w:hAnsiTheme="minorHAnsi" w:cstheme="minorHAnsi"/>
                <w:b/>
                <w:bCs/>
                <w:sz w:val="22"/>
                <w:szCs w:val="22"/>
                <w:highlight w:val="yellow"/>
              </w:rPr>
              <w:t>.20</w:t>
            </w:r>
            <w:r w:rsidR="004C08D8">
              <w:rPr>
                <w:rFonts w:asciiTheme="minorHAnsi" w:hAnsiTheme="minorHAnsi" w:cstheme="minorHAnsi"/>
                <w:b/>
                <w:bCs/>
                <w:sz w:val="22"/>
                <w:szCs w:val="22"/>
                <w:highlight w:val="yellow"/>
              </w:rPr>
              <w:t>2</w:t>
            </w:r>
            <w:r w:rsidR="00E0513C">
              <w:rPr>
                <w:rFonts w:asciiTheme="minorHAnsi" w:hAnsiTheme="minorHAnsi" w:cstheme="minorHAnsi"/>
                <w:b/>
                <w:bCs/>
                <w:sz w:val="22"/>
                <w:szCs w:val="22"/>
                <w:highlight w:val="yellow"/>
              </w:rPr>
              <w:t>5</w:t>
            </w:r>
            <w:r w:rsidRPr="005832DF">
              <w:rPr>
                <w:rFonts w:asciiTheme="minorHAnsi" w:hAnsiTheme="minorHAnsi" w:cstheme="minorHAnsi"/>
                <w:sz w:val="22"/>
                <w:szCs w:val="22"/>
              </w:rPr>
              <w:t>.</w:t>
            </w:r>
          </w:p>
          <w:p w14:paraId="0D5D6381" w14:textId="77777777" w:rsidR="006A40F0" w:rsidRDefault="006A40F0" w:rsidP="007749A9">
            <w:pPr>
              <w:rPr>
                <w:rFonts w:asciiTheme="minorHAnsi" w:hAnsiTheme="minorHAnsi" w:cstheme="minorHAnsi"/>
                <w:b/>
                <w:bCs/>
                <w:sz w:val="22"/>
                <w:szCs w:val="22"/>
              </w:rPr>
            </w:pPr>
          </w:p>
          <w:p w14:paraId="060B1AF9" w14:textId="2560778F" w:rsidR="005832DF" w:rsidRPr="005832DF" w:rsidRDefault="005832DF" w:rsidP="007749A9">
            <w:pPr>
              <w:rPr>
                <w:rFonts w:asciiTheme="minorHAnsi" w:hAnsiTheme="minorHAnsi" w:cstheme="minorHAnsi"/>
                <w:sz w:val="22"/>
                <w:szCs w:val="22"/>
              </w:rPr>
            </w:pPr>
            <w:r w:rsidRPr="005832DF">
              <w:rPr>
                <w:rFonts w:asciiTheme="minorHAnsi" w:hAnsiTheme="minorHAnsi" w:cstheme="minorHAnsi"/>
                <w:sz w:val="22"/>
                <w:szCs w:val="22"/>
              </w:rPr>
              <w:t xml:space="preserve">The change of the applicability policy in CS/RD2 CONF will be applied once a </w:t>
            </w:r>
            <w:r w:rsidRPr="005832DF">
              <w:rPr>
                <w:rFonts w:asciiTheme="minorHAnsi" w:hAnsiTheme="minorHAnsi" w:cstheme="minorHAnsi"/>
                <w:i/>
                <w:iCs/>
                <w:sz w:val="22"/>
                <w:szCs w:val="22"/>
              </w:rPr>
              <w:t>clean</w:t>
            </w:r>
            <w:r w:rsidRPr="005832DF">
              <w:rPr>
                <w:rFonts w:asciiTheme="minorHAnsi" w:hAnsiTheme="minorHAnsi" w:cstheme="minorHAnsi"/>
                <w:sz w:val="22"/>
                <w:szCs w:val="22"/>
              </w:rPr>
              <w:t xml:space="preserve"> technical solution – </w:t>
            </w:r>
            <w:r>
              <w:rPr>
                <w:rFonts w:asciiTheme="minorHAnsi" w:hAnsiTheme="minorHAnsi" w:cstheme="minorHAnsi"/>
                <w:sz w:val="22"/>
                <w:szCs w:val="22"/>
              </w:rPr>
              <w:t xml:space="preserve">i.e. </w:t>
            </w:r>
            <w:r w:rsidRPr="005832DF">
              <w:rPr>
                <w:rFonts w:asciiTheme="minorHAnsi" w:hAnsiTheme="minorHAnsi" w:cstheme="minorHAnsi"/>
                <w:sz w:val="22"/>
                <w:szCs w:val="22"/>
              </w:rPr>
              <w:t>transparent for the National teams – can be applied.</w:t>
            </w:r>
          </w:p>
          <w:p w14:paraId="6FBA876E" w14:textId="77777777" w:rsidR="00F07F63" w:rsidRDefault="00F07F63" w:rsidP="007749A9">
            <w:pPr>
              <w:rPr>
                <w:rFonts w:asciiTheme="minorHAnsi" w:hAnsiTheme="minorHAnsi" w:cstheme="minorHAnsi"/>
                <w:sz w:val="22"/>
                <w:szCs w:val="22"/>
              </w:rPr>
            </w:pPr>
          </w:p>
          <w:p w14:paraId="5248C649" w14:textId="77777777" w:rsidR="005832DF" w:rsidRDefault="005832DF" w:rsidP="007749A9">
            <w:pPr>
              <w:rPr>
                <w:rFonts w:asciiTheme="minorHAnsi" w:hAnsiTheme="minorHAnsi" w:cstheme="minorHAnsi"/>
                <w:sz w:val="22"/>
                <w:szCs w:val="22"/>
              </w:rPr>
            </w:pPr>
          </w:p>
          <w:p w14:paraId="7697D316" w14:textId="7B1B8427" w:rsidR="00E7559F" w:rsidRPr="00E7559F" w:rsidRDefault="00E7559F" w:rsidP="007749A9">
            <w:pPr>
              <w:rPr>
                <w:rFonts w:asciiTheme="minorHAnsi" w:hAnsiTheme="minorHAnsi" w:cstheme="minorHAnsi"/>
                <w:b/>
                <w:bCs/>
                <w:sz w:val="22"/>
                <w:szCs w:val="22"/>
              </w:rPr>
            </w:pPr>
            <w:r w:rsidRPr="00E7559F">
              <w:rPr>
                <w:rFonts w:asciiTheme="minorHAnsi" w:hAnsiTheme="minorHAnsi" w:cstheme="minorHAnsi"/>
                <w:b/>
                <w:bCs/>
                <w:sz w:val="22"/>
                <w:szCs w:val="22"/>
              </w:rPr>
              <w:t>B/</w:t>
            </w:r>
          </w:p>
          <w:p w14:paraId="1658CC5F" w14:textId="00D7784D" w:rsidR="00E7559F" w:rsidRPr="00E7559F" w:rsidRDefault="00E7559F" w:rsidP="007749A9">
            <w:pPr>
              <w:rPr>
                <w:rFonts w:asciiTheme="minorHAnsi" w:hAnsiTheme="minorHAnsi" w:cstheme="minorHAnsi"/>
                <w:b/>
                <w:bCs/>
                <w:sz w:val="22"/>
                <w:szCs w:val="22"/>
              </w:rPr>
            </w:pPr>
            <w:r w:rsidRPr="00E7559F">
              <w:rPr>
                <w:rFonts w:asciiTheme="minorHAnsi" w:hAnsiTheme="minorHAnsi" w:cstheme="minorHAnsi"/>
                <w:b/>
                <w:bCs/>
                <w:sz w:val="22"/>
                <w:szCs w:val="22"/>
                <w:lang w:val="en-IE"/>
              </w:rPr>
              <w:t xml:space="preserve">Proposed changes in </w:t>
            </w:r>
            <w:r w:rsidRPr="00E7559F">
              <w:rPr>
                <w:rFonts w:asciiTheme="minorHAnsi" w:hAnsiTheme="minorHAnsi" w:cstheme="minorHAnsi"/>
                <w:b/>
                <w:bCs/>
                <w:sz w:val="22"/>
                <w:szCs w:val="22"/>
              </w:rPr>
              <w:t>DDNTA-5.15.2-v2.00</w:t>
            </w:r>
            <w:r w:rsidR="005832DF">
              <w:rPr>
                <w:rFonts w:asciiTheme="minorHAnsi" w:hAnsiTheme="minorHAnsi" w:cstheme="minorHAnsi"/>
                <w:b/>
                <w:bCs/>
                <w:sz w:val="22"/>
                <w:szCs w:val="22"/>
              </w:rPr>
              <w:t>:</w:t>
            </w:r>
          </w:p>
          <w:p w14:paraId="79782A6C" w14:textId="77777777" w:rsidR="00E7559F" w:rsidRDefault="00E7559F" w:rsidP="007749A9">
            <w:pPr>
              <w:rPr>
                <w:rFonts w:asciiTheme="minorHAnsi" w:hAnsiTheme="minorHAnsi" w:cstheme="minorHAnsi"/>
                <w:sz w:val="22"/>
                <w:szCs w:val="22"/>
              </w:rPr>
            </w:pPr>
          </w:p>
          <w:p w14:paraId="05F0A92D" w14:textId="77777777" w:rsidR="00E7559F" w:rsidRPr="00E7559F" w:rsidRDefault="00E7559F" w:rsidP="007749A9">
            <w:pPr>
              <w:rPr>
                <w:rFonts w:asciiTheme="minorHAnsi" w:hAnsiTheme="minorHAnsi" w:cstheme="minorHAnsi"/>
                <w:sz w:val="22"/>
                <w:szCs w:val="22"/>
              </w:rPr>
            </w:pPr>
            <w:r w:rsidRPr="00E7559F">
              <w:rPr>
                <w:rFonts w:asciiTheme="minorHAnsi" w:hAnsiTheme="minorHAnsi" w:cstheme="minorHAnsi"/>
                <w:sz w:val="22"/>
                <w:szCs w:val="22"/>
              </w:rPr>
              <w:t>1. We need to ensure that the following D.G. and D.I. become Required in case of incident code=7:</w:t>
            </w:r>
          </w:p>
          <w:p w14:paraId="7C96DF49" w14:textId="77777777" w:rsidR="00E7559F" w:rsidRPr="00E7559F" w:rsidRDefault="00E7559F" w:rsidP="007749A9">
            <w:pPr>
              <w:rPr>
                <w:rFonts w:asciiTheme="minorHAnsi" w:hAnsiTheme="minorHAnsi" w:cstheme="minorHAnsi"/>
                <w:sz w:val="22"/>
                <w:szCs w:val="22"/>
              </w:rPr>
            </w:pPr>
            <w:r w:rsidRPr="00E7559F">
              <w:rPr>
                <w:rFonts w:asciiTheme="minorHAnsi" w:hAnsiTheme="minorHAnsi" w:cstheme="minorHAnsi"/>
                <w:sz w:val="22"/>
                <w:szCs w:val="22"/>
              </w:rPr>
              <w:t xml:space="preserve">- TRANSPORT EQUIPMENT </w:t>
            </w:r>
          </w:p>
          <w:p w14:paraId="4300FFB6" w14:textId="77777777" w:rsidR="00E7559F" w:rsidRPr="00E7559F" w:rsidRDefault="00E7559F" w:rsidP="007749A9">
            <w:pPr>
              <w:rPr>
                <w:rFonts w:asciiTheme="minorHAnsi" w:hAnsiTheme="minorHAnsi" w:cstheme="minorHAnsi"/>
                <w:sz w:val="22"/>
                <w:szCs w:val="22"/>
              </w:rPr>
            </w:pPr>
            <w:r w:rsidRPr="00E7559F">
              <w:rPr>
                <w:rFonts w:asciiTheme="minorHAnsi" w:hAnsiTheme="minorHAnsi" w:cstheme="minorHAnsi"/>
                <w:sz w:val="22"/>
                <w:szCs w:val="22"/>
              </w:rPr>
              <w:t xml:space="preserve">- TRANSPORT EQUIPMENT/Number of seals </w:t>
            </w:r>
          </w:p>
          <w:p w14:paraId="185EBD44" w14:textId="77777777" w:rsidR="00E7559F" w:rsidRPr="00E7559F" w:rsidRDefault="00E7559F" w:rsidP="007749A9">
            <w:pPr>
              <w:rPr>
                <w:rFonts w:asciiTheme="minorHAnsi" w:hAnsiTheme="minorHAnsi" w:cstheme="minorHAnsi"/>
                <w:sz w:val="22"/>
                <w:szCs w:val="22"/>
              </w:rPr>
            </w:pPr>
            <w:r w:rsidRPr="00E7559F">
              <w:rPr>
                <w:rFonts w:asciiTheme="minorHAnsi" w:hAnsiTheme="minorHAnsi" w:cstheme="minorHAnsi"/>
                <w:sz w:val="22"/>
                <w:szCs w:val="22"/>
              </w:rPr>
              <w:t>- TRANSPORT EQUIPMENT/SEAL</w:t>
            </w:r>
          </w:p>
          <w:p w14:paraId="058F8C82" w14:textId="77777777" w:rsidR="00E7559F" w:rsidRDefault="00E7559F" w:rsidP="007749A9">
            <w:pPr>
              <w:rPr>
                <w:rFonts w:asciiTheme="minorHAnsi" w:hAnsiTheme="minorHAnsi" w:cstheme="minorHAnsi"/>
                <w:sz w:val="22"/>
                <w:szCs w:val="22"/>
              </w:rPr>
            </w:pPr>
          </w:p>
          <w:p w14:paraId="7F821BAC" w14:textId="4544B9FE" w:rsidR="00E7559F" w:rsidRPr="00E7559F" w:rsidRDefault="00E7559F" w:rsidP="007749A9">
            <w:pPr>
              <w:rPr>
                <w:rFonts w:asciiTheme="minorHAnsi" w:hAnsiTheme="minorHAnsi" w:cstheme="minorHAnsi"/>
                <w:sz w:val="22"/>
                <w:szCs w:val="22"/>
              </w:rPr>
            </w:pPr>
            <w:r w:rsidRPr="00E7559F">
              <w:rPr>
                <w:rFonts w:asciiTheme="minorHAnsi" w:hAnsiTheme="minorHAnsi" w:cstheme="minorHAnsi"/>
                <w:sz w:val="22"/>
                <w:szCs w:val="22"/>
              </w:rPr>
              <w:t xml:space="preserve">The </w:t>
            </w:r>
            <w:r w:rsidR="00B12AFF" w:rsidRPr="00B12AFF">
              <w:rPr>
                <w:rFonts w:asciiTheme="minorHAnsi" w:hAnsiTheme="minorHAnsi" w:cstheme="minorHAnsi"/>
                <w:b/>
                <w:bCs/>
                <w:sz w:val="22"/>
                <w:szCs w:val="22"/>
              </w:rPr>
              <w:t>C0240</w:t>
            </w:r>
            <w:r w:rsidRPr="00E7559F">
              <w:rPr>
                <w:rFonts w:asciiTheme="minorHAnsi" w:hAnsiTheme="minorHAnsi" w:cstheme="minorHAnsi"/>
                <w:sz w:val="22"/>
                <w:szCs w:val="22"/>
              </w:rPr>
              <w:t xml:space="preserve"> </w:t>
            </w:r>
            <w:r w:rsidR="0014391F">
              <w:rPr>
                <w:rFonts w:asciiTheme="minorHAnsi" w:hAnsiTheme="minorHAnsi" w:cstheme="minorHAnsi"/>
                <w:sz w:val="22"/>
                <w:szCs w:val="22"/>
              </w:rPr>
              <w:t>applied</w:t>
            </w:r>
            <w:r w:rsidRPr="00E7559F">
              <w:rPr>
                <w:rFonts w:asciiTheme="minorHAnsi" w:hAnsiTheme="minorHAnsi" w:cstheme="minorHAnsi"/>
                <w:sz w:val="22"/>
                <w:szCs w:val="22"/>
              </w:rPr>
              <w:t xml:space="preserve"> in</w:t>
            </w:r>
            <w:r w:rsidR="00B12AFF">
              <w:rPr>
                <w:rFonts w:asciiTheme="minorHAnsi" w:hAnsiTheme="minorHAnsi" w:cstheme="minorHAnsi"/>
                <w:sz w:val="22"/>
                <w:szCs w:val="22"/>
              </w:rPr>
              <w:t xml:space="preserve"> </w:t>
            </w:r>
            <w:r w:rsidR="00B12AFF" w:rsidRPr="00B12AFF">
              <w:rPr>
                <w:rFonts w:asciiTheme="minorHAnsi" w:hAnsiTheme="minorHAnsi" w:cstheme="minorHAnsi"/>
                <w:sz w:val="22"/>
                <w:szCs w:val="22"/>
              </w:rPr>
              <w:t>CC043C</w:t>
            </w:r>
            <w:r w:rsidR="00B12AFF">
              <w:rPr>
                <w:rFonts w:asciiTheme="minorHAnsi" w:hAnsiTheme="minorHAnsi" w:cstheme="minorHAnsi"/>
                <w:sz w:val="22"/>
                <w:szCs w:val="22"/>
              </w:rPr>
              <w:t xml:space="preserve">, </w:t>
            </w:r>
            <w:r w:rsidR="00B12AFF" w:rsidRPr="00B12AFF">
              <w:rPr>
                <w:rFonts w:asciiTheme="minorHAnsi" w:hAnsiTheme="minorHAnsi" w:cstheme="minorHAnsi"/>
                <w:sz w:val="22"/>
                <w:szCs w:val="22"/>
              </w:rPr>
              <w:t>CC182C</w:t>
            </w:r>
            <w:r w:rsidR="00B12AFF">
              <w:rPr>
                <w:rFonts w:asciiTheme="minorHAnsi" w:hAnsiTheme="minorHAnsi" w:cstheme="minorHAnsi"/>
                <w:sz w:val="22"/>
                <w:szCs w:val="22"/>
              </w:rPr>
              <w:t xml:space="preserve">, </w:t>
            </w:r>
            <w:r w:rsidR="00B12AFF" w:rsidRPr="00B12AFF">
              <w:rPr>
                <w:rFonts w:asciiTheme="minorHAnsi" w:hAnsiTheme="minorHAnsi" w:cstheme="minorHAnsi"/>
                <w:sz w:val="22"/>
                <w:szCs w:val="22"/>
              </w:rPr>
              <w:t>CD003C</w:t>
            </w:r>
            <w:r w:rsidR="00B12AFF">
              <w:rPr>
                <w:rFonts w:asciiTheme="minorHAnsi" w:hAnsiTheme="minorHAnsi" w:cstheme="minorHAnsi"/>
                <w:sz w:val="22"/>
                <w:szCs w:val="22"/>
              </w:rPr>
              <w:t xml:space="preserve">, </w:t>
            </w:r>
            <w:r w:rsidR="00B12AFF" w:rsidRPr="00B12AFF">
              <w:rPr>
                <w:rFonts w:asciiTheme="minorHAnsi" w:hAnsiTheme="minorHAnsi" w:cstheme="minorHAnsi"/>
                <w:sz w:val="22"/>
                <w:szCs w:val="22"/>
              </w:rPr>
              <w:t>CD038C</w:t>
            </w:r>
            <w:r w:rsidR="00B12AFF">
              <w:rPr>
                <w:rFonts w:asciiTheme="minorHAnsi" w:hAnsiTheme="minorHAnsi" w:cstheme="minorHAnsi"/>
                <w:sz w:val="22"/>
                <w:szCs w:val="22"/>
              </w:rPr>
              <w:t xml:space="preserve">, </w:t>
            </w:r>
            <w:r w:rsidR="00B12AFF" w:rsidRPr="00B12AFF">
              <w:rPr>
                <w:rFonts w:asciiTheme="minorHAnsi" w:hAnsiTheme="minorHAnsi" w:cstheme="minorHAnsi"/>
                <w:sz w:val="22"/>
                <w:szCs w:val="22"/>
              </w:rPr>
              <w:t>CD115C</w:t>
            </w:r>
            <w:r w:rsidR="00B12AFF">
              <w:rPr>
                <w:rFonts w:asciiTheme="minorHAnsi" w:hAnsiTheme="minorHAnsi" w:cstheme="minorHAnsi"/>
                <w:sz w:val="22"/>
                <w:szCs w:val="22"/>
              </w:rPr>
              <w:t xml:space="preserve">, </w:t>
            </w:r>
            <w:r w:rsidR="00B12AFF" w:rsidRPr="00B12AFF">
              <w:rPr>
                <w:rFonts w:asciiTheme="minorHAnsi" w:hAnsiTheme="minorHAnsi" w:cstheme="minorHAnsi"/>
                <w:sz w:val="22"/>
                <w:szCs w:val="22"/>
              </w:rPr>
              <w:t>CD165C</w:t>
            </w:r>
            <w:r w:rsidR="00B12AFF">
              <w:rPr>
                <w:rFonts w:asciiTheme="minorHAnsi" w:hAnsiTheme="minorHAnsi" w:cstheme="minorHAnsi"/>
                <w:sz w:val="22"/>
                <w:szCs w:val="22"/>
              </w:rPr>
              <w:t xml:space="preserve">, </w:t>
            </w:r>
            <w:r w:rsidR="00B12AFF" w:rsidRPr="00B12AFF">
              <w:rPr>
                <w:rFonts w:asciiTheme="minorHAnsi" w:hAnsiTheme="minorHAnsi" w:cstheme="minorHAnsi"/>
                <w:sz w:val="22"/>
                <w:szCs w:val="22"/>
              </w:rPr>
              <w:t>CD180C</w:t>
            </w:r>
            <w:r w:rsidR="00B12AFF">
              <w:rPr>
                <w:rFonts w:asciiTheme="minorHAnsi" w:hAnsiTheme="minorHAnsi" w:cstheme="minorHAnsi"/>
                <w:sz w:val="22"/>
                <w:szCs w:val="22"/>
              </w:rPr>
              <w:t xml:space="preserve">, </w:t>
            </w:r>
            <w:r w:rsidR="00B12AFF" w:rsidRPr="00B12AFF">
              <w:rPr>
                <w:rFonts w:asciiTheme="minorHAnsi" w:hAnsiTheme="minorHAnsi" w:cstheme="minorHAnsi"/>
                <w:sz w:val="22"/>
                <w:szCs w:val="22"/>
              </w:rPr>
              <w:t>CD181C</w:t>
            </w:r>
            <w:r w:rsidR="00B12AFF">
              <w:rPr>
                <w:rFonts w:asciiTheme="minorHAnsi" w:hAnsiTheme="minorHAnsi" w:cstheme="minorHAnsi"/>
                <w:sz w:val="22"/>
                <w:szCs w:val="22"/>
              </w:rPr>
              <w:t xml:space="preserve"> </w:t>
            </w:r>
            <w:r w:rsidR="00906F9C">
              <w:rPr>
                <w:rFonts w:asciiTheme="minorHAnsi" w:hAnsiTheme="minorHAnsi" w:cstheme="minorHAnsi"/>
                <w:sz w:val="22"/>
                <w:szCs w:val="22"/>
              </w:rPr>
              <w:t>wi</w:t>
            </w:r>
            <w:r w:rsidR="00B12AFF">
              <w:rPr>
                <w:rFonts w:asciiTheme="minorHAnsi" w:hAnsiTheme="minorHAnsi" w:cstheme="minorHAnsi"/>
                <w:sz w:val="22"/>
                <w:szCs w:val="22"/>
              </w:rPr>
              <w:t xml:space="preserve">ll </w:t>
            </w:r>
            <w:r w:rsidR="00B12AFF" w:rsidRPr="00E7559F">
              <w:rPr>
                <w:rFonts w:asciiTheme="minorHAnsi" w:hAnsiTheme="minorHAnsi" w:cstheme="minorHAnsi"/>
                <w:sz w:val="22"/>
                <w:szCs w:val="22"/>
              </w:rPr>
              <w:t>be reworded as follow</w:t>
            </w:r>
            <w:r w:rsidR="00B12AFF">
              <w:rPr>
                <w:rFonts w:asciiTheme="minorHAnsi" w:hAnsiTheme="minorHAnsi" w:cstheme="minorHAnsi"/>
                <w:sz w:val="22"/>
                <w:szCs w:val="22"/>
              </w:rPr>
              <w:t>s:</w:t>
            </w:r>
          </w:p>
          <w:p w14:paraId="069B1696" w14:textId="59DCB802" w:rsidR="00E7559F" w:rsidRPr="00E7559F" w:rsidRDefault="00E7559F" w:rsidP="007749A9">
            <w:pPr>
              <w:rPr>
                <w:rFonts w:asciiTheme="minorHAnsi" w:hAnsiTheme="minorHAnsi" w:cstheme="minorHAnsi"/>
                <w:sz w:val="22"/>
                <w:szCs w:val="22"/>
              </w:rPr>
            </w:pPr>
            <w:r w:rsidRPr="00E7559F">
              <w:rPr>
                <w:rFonts w:asciiTheme="minorHAnsi" w:hAnsiTheme="minorHAnsi" w:cstheme="minorHAnsi"/>
                <w:sz w:val="22"/>
                <w:szCs w:val="22"/>
              </w:rPr>
              <w:t xml:space="preserve"> </w:t>
            </w:r>
          </w:p>
          <w:p w14:paraId="06BE3018" w14:textId="77777777" w:rsidR="00E7559F" w:rsidRPr="00B25930" w:rsidRDefault="00E7559F" w:rsidP="007749A9">
            <w:pPr>
              <w:ind w:left="720"/>
              <w:rPr>
                <w:rFonts w:asciiTheme="minorHAnsi" w:hAnsiTheme="minorHAnsi" w:cstheme="minorHAnsi"/>
                <w:b/>
                <w:bCs/>
                <w:sz w:val="22"/>
                <w:szCs w:val="22"/>
                <w:u w:val="single"/>
              </w:rPr>
            </w:pPr>
            <w:r w:rsidRPr="00B25930">
              <w:rPr>
                <w:rFonts w:asciiTheme="minorHAnsi" w:hAnsiTheme="minorHAnsi" w:cstheme="minorHAnsi"/>
                <w:b/>
                <w:bCs/>
                <w:sz w:val="22"/>
                <w:szCs w:val="22"/>
                <w:u w:val="single"/>
              </w:rPr>
              <w:t>C0240</w:t>
            </w:r>
          </w:p>
          <w:p w14:paraId="4947B3A7" w14:textId="2A2048EB" w:rsidR="00E7559F" w:rsidRPr="00E7559F" w:rsidRDefault="00E7559F" w:rsidP="007749A9">
            <w:pPr>
              <w:ind w:left="720"/>
              <w:rPr>
                <w:rFonts w:asciiTheme="minorHAnsi" w:hAnsiTheme="minorHAnsi" w:cstheme="minorHAnsi"/>
                <w:sz w:val="22"/>
                <w:szCs w:val="22"/>
              </w:rPr>
            </w:pPr>
            <w:r w:rsidRPr="00E7559F">
              <w:rPr>
                <w:rFonts w:asciiTheme="minorHAnsi" w:hAnsiTheme="minorHAnsi" w:cstheme="minorHAnsi"/>
                <w:sz w:val="22"/>
                <w:szCs w:val="22"/>
              </w:rPr>
              <w:t>IF /*/Consignment/Incident/code is in SET {2, 4</w:t>
            </w:r>
            <w:r w:rsidRPr="00B25930">
              <w:rPr>
                <w:rFonts w:asciiTheme="minorHAnsi" w:hAnsiTheme="minorHAnsi" w:cstheme="minorHAnsi"/>
                <w:b/>
                <w:bCs/>
                <w:sz w:val="22"/>
                <w:szCs w:val="22"/>
                <w:highlight w:val="yellow"/>
              </w:rPr>
              <w:t>, 7</w:t>
            </w:r>
            <w:r w:rsidRPr="00E7559F">
              <w:rPr>
                <w:rFonts w:asciiTheme="minorHAnsi" w:hAnsiTheme="minorHAnsi" w:cstheme="minorHAnsi"/>
                <w:sz w:val="22"/>
                <w:szCs w:val="22"/>
              </w:rPr>
              <w:t>}</w:t>
            </w:r>
          </w:p>
          <w:p w14:paraId="5EC3EA94" w14:textId="538C0E85" w:rsidR="00E7559F" w:rsidRPr="00E7559F" w:rsidRDefault="00E7559F" w:rsidP="007749A9">
            <w:pPr>
              <w:ind w:left="720"/>
              <w:rPr>
                <w:rFonts w:asciiTheme="minorHAnsi" w:hAnsiTheme="minorHAnsi" w:cstheme="minorHAnsi"/>
                <w:sz w:val="22"/>
                <w:szCs w:val="22"/>
              </w:rPr>
            </w:pPr>
            <w:r w:rsidRPr="00E7559F">
              <w:rPr>
                <w:rFonts w:asciiTheme="minorHAnsi" w:hAnsiTheme="minorHAnsi" w:cstheme="minorHAnsi"/>
                <w:sz w:val="22"/>
                <w:szCs w:val="22"/>
              </w:rPr>
              <w:t xml:space="preserve">THEN </w:t>
            </w:r>
            <w:r w:rsidR="00B12AFF">
              <w:rPr>
                <w:rFonts w:asciiTheme="minorHAnsi" w:hAnsiTheme="minorHAnsi" w:cstheme="minorHAnsi"/>
                <w:sz w:val="22"/>
                <w:szCs w:val="22"/>
              </w:rPr>
              <w:t>(</w:t>
            </w:r>
            <w:r w:rsidRPr="00E7559F">
              <w:rPr>
                <w:rFonts w:asciiTheme="minorHAnsi" w:hAnsiTheme="minorHAnsi" w:cstheme="minorHAnsi"/>
                <w:sz w:val="22"/>
                <w:szCs w:val="22"/>
              </w:rPr>
              <w:t>/*/Consignment/Incident/</w:t>
            </w:r>
            <w:proofErr w:type="spellStart"/>
            <w:r w:rsidRPr="00E7559F">
              <w:rPr>
                <w:rFonts w:asciiTheme="minorHAnsi" w:hAnsiTheme="minorHAnsi" w:cstheme="minorHAnsi"/>
                <w:sz w:val="22"/>
                <w:szCs w:val="22"/>
              </w:rPr>
              <w:t>TransportEquipment</w:t>
            </w:r>
            <w:proofErr w:type="spellEnd"/>
            <w:r w:rsidRPr="00E7559F">
              <w:rPr>
                <w:rFonts w:asciiTheme="minorHAnsi" w:hAnsiTheme="minorHAnsi" w:cstheme="minorHAnsi"/>
                <w:sz w:val="22"/>
                <w:szCs w:val="22"/>
              </w:rPr>
              <w:t xml:space="preserve"> = "R" AND </w:t>
            </w:r>
          </w:p>
          <w:p w14:paraId="1D0B1299" w14:textId="674565E2" w:rsidR="00E7559F" w:rsidRPr="00E7559F" w:rsidRDefault="00B12AFF" w:rsidP="007749A9">
            <w:pPr>
              <w:ind w:left="720"/>
              <w:rPr>
                <w:rFonts w:asciiTheme="minorHAnsi" w:hAnsiTheme="minorHAnsi" w:cstheme="minorHAnsi"/>
                <w:sz w:val="22"/>
                <w:szCs w:val="22"/>
              </w:rPr>
            </w:pPr>
            <w:r>
              <w:rPr>
                <w:rFonts w:asciiTheme="minorHAnsi" w:hAnsiTheme="minorHAnsi" w:cstheme="minorHAnsi"/>
                <w:sz w:val="22"/>
                <w:szCs w:val="22"/>
              </w:rPr>
              <w:t xml:space="preserve">            </w:t>
            </w:r>
            <w:r w:rsidR="00E7559F" w:rsidRPr="00E7559F">
              <w:rPr>
                <w:rFonts w:asciiTheme="minorHAnsi" w:hAnsiTheme="minorHAnsi" w:cstheme="minorHAnsi"/>
                <w:sz w:val="22"/>
                <w:szCs w:val="22"/>
              </w:rPr>
              <w:t xml:space="preserve">/*/Consignment/Incident/Transhipment = "N" </w:t>
            </w:r>
            <w:r>
              <w:rPr>
                <w:rFonts w:asciiTheme="minorHAnsi" w:hAnsiTheme="minorHAnsi" w:cstheme="minorHAnsi"/>
                <w:sz w:val="22"/>
                <w:szCs w:val="22"/>
              </w:rPr>
              <w:t>)</w:t>
            </w:r>
          </w:p>
          <w:p w14:paraId="4CD54176" w14:textId="7AEA3DB8" w:rsidR="00E7559F" w:rsidRPr="00E7559F" w:rsidRDefault="00E7559F" w:rsidP="007749A9">
            <w:pPr>
              <w:ind w:left="720"/>
              <w:rPr>
                <w:rFonts w:asciiTheme="minorHAnsi" w:hAnsiTheme="minorHAnsi" w:cstheme="minorHAnsi"/>
                <w:sz w:val="22"/>
                <w:szCs w:val="22"/>
              </w:rPr>
            </w:pPr>
            <w:r w:rsidRPr="00E7559F">
              <w:rPr>
                <w:rFonts w:asciiTheme="minorHAnsi" w:hAnsiTheme="minorHAnsi" w:cstheme="minorHAnsi"/>
                <w:sz w:val="22"/>
                <w:szCs w:val="22"/>
              </w:rPr>
              <w:t xml:space="preserve">ELSE </w:t>
            </w:r>
            <w:r w:rsidR="00B12AFF">
              <w:rPr>
                <w:rFonts w:asciiTheme="minorHAnsi" w:hAnsiTheme="minorHAnsi" w:cstheme="minorHAnsi"/>
                <w:sz w:val="22"/>
                <w:szCs w:val="22"/>
              </w:rPr>
              <w:t xml:space="preserve">     </w:t>
            </w:r>
            <w:r w:rsidRPr="00E7559F">
              <w:rPr>
                <w:rFonts w:asciiTheme="minorHAnsi" w:hAnsiTheme="minorHAnsi" w:cstheme="minorHAnsi"/>
                <w:sz w:val="22"/>
                <w:szCs w:val="22"/>
              </w:rPr>
              <w:t>IF /*/Consignment/Incident/code is in SET {3, 6</w:t>
            </w:r>
            <w:r w:rsidR="00B12AFF" w:rsidRPr="00B25930">
              <w:rPr>
                <w:rFonts w:asciiTheme="minorHAnsi" w:hAnsiTheme="minorHAnsi" w:cstheme="minorHAnsi"/>
                <w:b/>
                <w:bCs/>
                <w:sz w:val="22"/>
                <w:szCs w:val="22"/>
                <w:highlight w:val="yellow"/>
              </w:rPr>
              <w:t>, 8</w:t>
            </w:r>
            <w:r w:rsidRPr="00E7559F">
              <w:rPr>
                <w:rFonts w:asciiTheme="minorHAnsi" w:hAnsiTheme="minorHAnsi" w:cstheme="minorHAnsi"/>
                <w:sz w:val="22"/>
                <w:szCs w:val="22"/>
              </w:rPr>
              <w:t xml:space="preserve">} </w:t>
            </w:r>
          </w:p>
          <w:p w14:paraId="2C3D2974" w14:textId="28AB05CF" w:rsidR="00E7559F" w:rsidRPr="00E7559F" w:rsidRDefault="00E7559F" w:rsidP="007749A9">
            <w:pPr>
              <w:ind w:left="1440"/>
              <w:rPr>
                <w:rFonts w:asciiTheme="minorHAnsi" w:hAnsiTheme="minorHAnsi" w:cstheme="minorHAnsi"/>
                <w:sz w:val="22"/>
                <w:szCs w:val="22"/>
              </w:rPr>
            </w:pPr>
            <w:r w:rsidRPr="00E7559F">
              <w:rPr>
                <w:rFonts w:asciiTheme="minorHAnsi" w:hAnsiTheme="minorHAnsi" w:cstheme="minorHAnsi"/>
                <w:sz w:val="22"/>
                <w:szCs w:val="22"/>
              </w:rPr>
              <w:t xml:space="preserve">THEN </w:t>
            </w:r>
            <w:r w:rsidR="00B12AFF">
              <w:rPr>
                <w:rFonts w:asciiTheme="minorHAnsi" w:hAnsiTheme="minorHAnsi" w:cstheme="minorHAnsi"/>
                <w:sz w:val="22"/>
                <w:szCs w:val="22"/>
              </w:rPr>
              <w:t>(</w:t>
            </w:r>
            <w:r w:rsidRPr="00E7559F">
              <w:rPr>
                <w:rFonts w:asciiTheme="minorHAnsi" w:hAnsiTheme="minorHAnsi" w:cstheme="minorHAnsi"/>
                <w:sz w:val="22"/>
                <w:szCs w:val="22"/>
              </w:rPr>
              <w:t>/*/Consignment/Incident/</w:t>
            </w:r>
            <w:proofErr w:type="spellStart"/>
            <w:r w:rsidRPr="00E7559F">
              <w:rPr>
                <w:rFonts w:asciiTheme="minorHAnsi" w:hAnsiTheme="minorHAnsi" w:cstheme="minorHAnsi"/>
                <w:sz w:val="22"/>
                <w:szCs w:val="22"/>
              </w:rPr>
              <w:t>TransportEquipment</w:t>
            </w:r>
            <w:proofErr w:type="spellEnd"/>
            <w:r w:rsidRPr="00E7559F">
              <w:rPr>
                <w:rFonts w:asciiTheme="minorHAnsi" w:hAnsiTheme="minorHAnsi" w:cstheme="minorHAnsi"/>
                <w:sz w:val="22"/>
                <w:szCs w:val="22"/>
              </w:rPr>
              <w:t xml:space="preserve"> = "O" AND </w:t>
            </w:r>
          </w:p>
          <w:p w14:paraId="416C1BF6" w14:textId="30037E0C" w:rsidR="00E7559F" w:rsidRPr="00E7559F" w:rsidRDefault="00B12AFF" w:rsidP="007749A9">
            <w:pPr>
              <w:ind w:left="1440"/>
              <w:rPr>
                <w:rFonts w:asciiTheme="minorHAnsi" w:hAnsiTheme="minorHAnsi" w:cstheme="minorHAnsi"/>
                <w:sz w:val="22"/>
                <w:szCs w:val="22"/>
              </w:rPr>
            </w:pPr>
            <w:r>
              <w:rPr>
                <w:rFonts w:asciiTheme="minorHAnsi" w:hAnsiTheme="minorHAnsi" w:cstheme="minorHAnsi"/>
                <w:sz w:val="22"/>
                <w:szCs w:val="22"/>
              </w:rPr>
              <w:t xml:space="preserve">            </w:t>
            </w:r>
            <w:r w:rsidR="00E7559F" w:rsidRPr="00E7559F">
              <w:rPr>
                <w:rFonts w:asciiTheme="minorHAnsi" w:hAnsiTheme="minorHAnsi" w:cstheme="minorHAnsi"/>
                <w:sz w:val="22"/>
                <w:szCs w:val="22"/>
              </w:rPr>
              <w:t>/*/Consignment/Incident/Transhipment = "R"</w:t>
            </w:r>
            <w:r>
              <w:rPr>
                <w:rFonts w:asciiTheme="minorHAnsi" w:hAnsiTheme="minorHAnsi" w:cstheme="minorHAnsi"/>
                <w:sz w:val="22"/>
                <w:szCs w:val="22"/>
              </w:rPr>
              <w:t>)</w:t>
            </w:r>
            <w:r w:rsidR="00E7559F" w:rsidRPr="00E7559F">
              <w:rPr>
                <w:rFonts w:asciiTheme="minorHAnsi" w:hAnsiTheme="minorHAnsi" w:cstheme="minorHAnsi"/>
                <w:sz w:val="22"/>
                <w:szCs w:val="22"/>
              </w:rPr>
              <w:t xml:space="preserve"> </w:t>
            </w:r>
          </w:p>
          <w:p w14:paraId="2DEB0A46" w14:textId="639DFFE8" w:rsidR="00E7559F" w:rsidRPr="00E7559F" w:rsidRDefault="00E7559F" w:rsidP="007749A9">
            <w:pPr>
              <w:ind w:left="1440"/>
              <w:rPr>
                <w:rFonts w:asciiTheme="minorHAnsi" w:hAnsiTheme="minorHAnsi" w:cstheme="minorHAnsi"/>
                <w:sz w:val="22"/>
                <w:szCs w:val="22"/>
              </w:rPr>
            </w:pPr>
            <w:r w:rsidRPr="00E7559F">
              <w:rPr>
                <w:rFonts w:asciiTheme="minorHAnsi" w:hAnsiTheme="minorHAnsi" w:cstheme="minorHAnsi"/>
                <w:sz w:val="22"/>
                <w:szCs w:val="22"/>
              </w:rPr>
              <w:t xml:space="preserve">ELSE </w:t>
            </w:r>
            <w:r w:rsidR="00B12AFF">
              <w:rPr>
                <w:rFonts w:asciiTheme="minorHAnsi" w:hAnsiTheme="minorHAnsi" w:cstheme="minorHAnsi"/>
                <w:sz w:val="22"/>
                <w:szCs w:val="22"/>
              </w:rPr>
              <w:t>(</w:t>
            </w:r>
            <w:r w:rsidRPr="00E7559F">
              <w:rPr>
                <w:rFonts w:asciiTheme="minorHAnsi" w:hAnsiTheme="minorHAnsi" w:cstheme="minorHAnsi"/>
                <w:sz w:val="22"/>
                <w:szCs w:val="22"/>
              </w:rPr>
              <w:t>/*/Consignment/Incident/</w:t>
            </w:r>
            <w:proofErr w:type="spellStart"/>
            <w:r w:rsidRPr="00E7559F">
              <w:rPr>
                <w:rFonts w:asciiTheme="minorHAnsi" w:hAnsiTheme="minorHAnsi" w:cstheme="minorHAnsi"/>
                <w:sz w:val="22"/>
                <w:szCs w:val="22"/>
              </w:rPr>
              <w:t>TransportEquipment</w:t>
            </w:r>
            <w:proofErr w:type="spellEnd"/>
            <w:r w:rsidRPr="00E7559F">
              <w:rPr>
                <w:rFonts w:asciiTheme="minorHAnsi" w:hAnsiTheme="minorHAnsi" w:cstheme="minorHAnsi"/>
                <w:sz w:val="22"/>
                <w:szCs w:val="22"/>
              </w:rPr>
              <w:t xml:space="preserve"> = "N" AND </w:t>
            </w:r>
          </w:p>
          <w:p w14:paraId="2CF5FB12" w14:textId="400D96BF" w:rsidR="00E7559F" w:rsidRPr="00E7559F" w:rsidRDefault="00B12AFF" w:rsidP="007749A9">
            <w:pPr>
              <w:ind w:left="1440"/>
              <w:rPr>
                <w:rFonts w:asciiTheme="minorHAnsi" w:hAnsiTheme="minorHAnsi" w:cstheme="minorHAnsi"/>
                <w:sz w:val="22"/>
                <w:szCs w:val="22"/>
              </w:rPr>
            </w:pPr>
            <w:r>
              <w:rPr>
                <w:rFonts w:asciiTheme="minorHAnsi" w:hAnsiTheme="minorHAnsi" w:cstheme="minorHAnsi"/>
                <w:sz w:val="22"/>
                <w:szCs w:val="22"/>
              </w:rPr>
              <w:t xml:space="preserve">          </w:t>
            </w:r>
            <w:r w:rsidR="00E7559F" w:rsidRPr="00E7559F">
              <w:rPr>
                <w:rFonts w:asciiTheme="minorHAnsi" w:hAnsiTheme="minorHAnsi" w:cstheme="minorHAnsi"/>
                <w:sz w:val="22"/>
                <w:szCs w:val="22"/>
              </w:rPr>
              <w:t>/*/Consignment/Incident/Transhipment = "N"</w:t>
            </w:r>
            <w:r>
              <w:rPr>
                <w:rFonts w:asciiTheme="minorHAnsi" w:hAnsiTheme="minorHAnsi" w:cstheme="minorHAnsi"/>
                <w:sz w:val="22"/>
                <w:szCs w:val="22"/>
              </w:rPr>
              <w:t>)</w:t>
            </w:r>
          </w:p>
          <w:p w14:paraId="73AD9AA2" w14:textId="77777777" w:rsidR="00E7559F" w:rsidRDefault="00E7559F" w:rsidP="007749A9">
            <w:pPr>
              <w:rPr>
                <w:rFonts w:asciiTheme="minorHAnsi" w:hAnsiTheme="minorHAnsi" w:cstheme="minorHAnsi"/>
                <w:sz w:val="22"/>
                <w:szCs w:val="22"/>
              </w:rPr>
            </w:pPr>
          </w:p>
          <w:p w14:paraId="4EC34A97" w14:textId="611786BA" w:rsidR="00B12AFF" w:rsidRPr="00E7559F" w:rsidRDefault="00B12AFF" w:rsidP="007749A9">
            <w:pPr>
              <w:rPr>
                <w:rFonts w:asciiTheme="minorHAnsi" w:hAnsiTheme="minorHAnsi" w:cstheme="minorHAnsi"/>
                <w:sz w:val="22"/>
                <w:szCs w:val="22"/>
              </w:rPr>
            </w:pPr>
            <w:r w:rsidRPr="00E7559F">
              <w:rPr>
                <w:rFonts w:asciiTheme="minorHAnsi" w:hAnsiTheme="minorHAnsi" w:cstheme="minorHAnsi"/>
                <w:sz w:val="22"/>
                <w:szCs w:val="22"/>
              </w:rPr>
              <w:t xml:space="preserve">The </w:t>
            </w:r>
            <w:r w:rsidRPr="00B12AFF">
              <w:rPr>
                <w:rFonts w:asciiTheme="minorHAnsi" w:hAnsiTheme="minorHAnsi" w:cstheme="minorHAnsi"/>
                <w:b/>
                <w:bCs/>
                <w:sz w:val="22"/>
                <w:szCs w:val="22"/>
              </w:rPr>
              <w:t>C0</w:t>
            </w:r>
            <w:r>
              <w:rPr>
                <w:rFonts w:asciiTheme="minorHAnsi" w:hAnsiTheme="minorHAnsi" w:cstheme="minorHAnsi"/>
                <w:b/>
                <w:bCs/>
                <w:sz w:val="22"/>
                <w:szCs w:val="22"/>
              </w:rPr>
              <w:t>396</w:t>
            </w:r>
            <w:r w:rsidRPr="00E7559F">
              <w:rPr>
                <w:rFonts w:asciiTheme="minorHAnsi" w:hAnsiTheme="minorHAnsi" w:cstheme="minorHAnsi"/>
                <w:sz w:val="22"/>
                <w:szCs w:val="22"/>
              </w:rPr>
              <w:t xml:space="preserve"> </w:t>
            </w:r>
            <w:r w:rsidR="0014391F">
              <w:rPr>
                <w:rFonts w:asciiTheme="minorHAnsi" w:hAnsiTheme="minorHAnsi" w:cstheme="minorHAnsi"/>
                <w:sz w:val="22"/>
                <w:szCs w:val="22"/>
              </w:rPr>
              <w:t>applied</w:t>
            </w:r>
            <w:r w:rsidRPr="00E7559F">
              <w:rPr>
                <w:rFonts w:asciiTheme="minorHAnsi" w:hAnsiTheme="minorHAnsi" w:cstheme="minorHAnsi"/>
                <w:sz w:val="22"/>
                <w:szCs w:val="22"/>
              </w:rPr>
              <w:t xml:space="preserve"> in</w:t>
            </w:r>
            <w:r>
              <w:rPr>
                <w:rFonts w:asciiTheme="minorHAnsi" w:hAnsiTheme="minorHAnsi" w:cstheme="minorHAnsi"/>
                <w:sz w:val="22"/>
                <w:szCs w:val="22"/>
              </w:rPr>
              <w:t xml:space="preserve"> </w:t>
            </w:r>
            <w:r w:rsidRPr="00B12AFF">
              <w:rPr>
                <w:rFonts w:asciiTheme="minorHAnsi" w:hAnsiTheme="minorHAnsi" w:cstheme="minorHAnsi"/>
                <w:sz w:val="22"/>
                <w:szCs w:val="22"/>
              </w:rPr>
              <w:t>CC043C</w:t>
            </w:r>
            <w:r>
              <w:rPr>
                <w:rFonts w:asciiTheme="minorHAnsi" w:hAnsiTheme="minorHAnsi" w:cstheme="minorHAnsi"/>
                <w:sz w:val="22"/>
                <w:szCs w:val="22"/>
              </w:rPr>
              <w:t xml:space="preserve">, </w:t>
            </w:r>
            <w:r w:rsidRPr="00B12AFF">
              <w:rPr>
                <w:rFonts w:asciiTheme="minorHAnsi" w:hAnsiTheme="minorHAnsi" w:cstheme="minorHAnsi"/>
                <w:sz w:val="22"/>
                <w:szCs w:val="22"/>
              </w:rPr>
              <w:t>CC182C</w:t>
            </w:r>
            <w:r>
              <w:rPr>
                <w:rFonts w:asciiTheme="minorHAnsi" w:hAnsiTheme="minorHAnsi" w:cstheme="minorHAnsi"/>
                <w:sz w:val="22"/>
                <w:szCs w:val="22"/>
              </w:rPr>
              <w:t xml:space="preserve">, </w:t>
            </w:r>
            <w:r w:rsidRPr="00B12AFF">
              <w:rPr>
                <w:rFonts w:asciiTheme="minorHAnsi" w:hAnsiTheme="minorHAnsi" w:cstheme="minorHAnsi"/>
                <w:sz w:val="22"/>
                <w:szCs w:val="22"/>
              </w:rPr>
              <w:t>CD003C</w:t>
            </w:r>
            <w:r>
              <w:rPr>
                <w:rFonts w:asciiTheme="minorHAnsi" w:hAnsiTheme="minorHAnsi" w:cstheme="minorHAnsi"/>
                <w:sz w:val="22"/>
                <w:szCs w:val="22"/>
              </w:rPr>
              <w:t xml:space="preserve">, </w:t>
            </w:r>
            <w:r w:rsidRPr="00B12AFF">
              <w:rPr>
                <w:rFonts w:asciiTheme="minorHAnsi" w:hAnsiTheme="minorHAnsi" w:cstheme="minorHAnsi"/>
                <w:sz w:val="22"/>
                <w:szCs w:val="22"/>
              </w:rPr>
              <w:t>CD038C</w:t>
            </w:r>
            <w:r>
              <w:rPr>
                <w:rFonts w:asciiTheme="minorHAnsi" w:hAnsiTheme="minorHAnsi" w:cstheme="minorHAnsi"/>
                <w:sz w:val="22"/>
                <w:szCs w:val="22"/>
              </w:rPr>
              <w:t xml:space="preserve">, </w:t>
            </w:r>
            <w:r w:rsidRPr="00B12AFF">
              <w:rPr>
                <w:rFonts w:asciiTheme="minorHAnsi" w:hAnsiTheme="minorHAnsi" w:cstheme="minorHAnsi"/>
                <w:sz w:val="22"/>
                <w:szCs w:val="22"/>
              </w:rPr>
              <w:t>CD115C</w:t>
            </w:r>
            <w:r>
              <w:rPr>
                <w:rFonts w:asciiTheme="minorHAnsi" w:hAnsiTheme="minorHAnsi" w:cstheme="minorHAnsi"/>
                <w:sz w:val="22"/>
                <w:szCs w:val="22"/>
              </w:rPr>
              <w:t xml:space="preserve">, </w:t>
            </w:r>
            <w:r w:rsidRPr="00B12AFF">
              <w:rPr>
                <w:rFonts w:asciiTheme="minorHAnsi" w:hAnsiTheme="minorHAnsi" w:cstheme="minorHAnsi"/>
                <w:sz w:val="22"/>
                <w:szCs w:val="22"/>
              </w:rPr>
              <w:t>CD165C</w:t>
            </w:r>
            <w:r>
              <w:rPr>
                <w:rFonts w:asciiTheme="minorHAnsi" w:hAnsiTheme="minorHAnsi" w:cstheme="minorHAnsi"/>
                <w:sz w:val="22"/>
                <w:szCs w:val="22"/>
              </w:rPr>
              <w:t xml:space="preserve">, </w:t>
            </w:r>
            <w:r w:rsidRPr="00B12AFF">
              <w:rPr>
                <w:rFonts w:asciiTheme="minorHAnsi" w:hAnsiTheme="minorHAnsi" w:cstheme="minorHAnsi"/>
                <w:sz w:val="22"/>
                <w:szCs w:val="22"/>
              </w:rPr>
              <w:t>CD180C</w:t>
            </w:r>
            <w:r>
              <w:rPr>
                <w:rFonts w:asciiTheme="minorHAnsi" w:hAnsiTheme="minorHAnsi" w:cstheme="minorHAnsi"/>
                <w:sz w:val="22"/>
                <w:szCs w:val="22"/>
              </w:rPr>
              <w:t xml:space="preserve">, </w:t>
            </w:r>
            <w:r w:rsidRPr="00B12AFF">
              <w:rPr>
                <w:rFonts w:asciiTheme="minorHAnsi" w:hAnsiTheme="minorHAnsi" w:cstheme="minorHAnsi"/>
                <w:sz w:val="22"/>
                <w:szCs w:val="22"/>
              </w:rPr>
              <w:t>CD181C</w:t>
            </w:r>
            <w:r>
              <w:rPr>
                <w:rFonts w:asciiTheme="minorHAnsi" w:hAnsiTheme="minorHAnsi" w:cstheme="minorHAnsi"/>
                <w:sz w:val="22"/>
                <w:szCs w:val="22"/>
              </w:rPr>
              <w:t xml:space="preserve"> </w:t>
            </w:r>
            <w:r w:rsidR="00906F9C">
              <w:rPr>
                <w:rFonts w:asciiTheme="minorHAnsi" w:hAnsiTheme="minorHAnsi" w:cstheme="minorHAnsi"/>
                <w:sz w:val="22"/>
                <w:szCs w:val="22"/>
              </w:rPr>
              <w:t>wi</w:t>
            </w:r>
            <w:r>
              <w:rPr>
                <w:rFonts w:asciiTheme="minorHAnsi" w:hAnsiTheme="minorHAnsi" w:cstheme="minorHAnsi"/>
                <w:sz w:val="22"/>
                <w:szCs w:val="22"/>
              </w:rPr>
              <w:t xml:space="preserve">ll </w:t>
            </w:r>
            <w:r w:rsidRPr="00E7559F">
              <w:rPr>
                <w:rFonts w:asciiTheme="minorHAnsi" w:hAnsiTheme="minorHAnsi" w:cstheme="minorHAnsi"/>
                <w:sz w:val="22"/>
                <w:szCs w:val="22"/>
              </w:rPr>
              <w:t>be reworded as follow</w:t>
            </w:r>
            <w:r>
              <w:rPr>
                <w:rFonts w:asciiTheme="minorHAnsi" w:hAnsiTheme="minorHAnsi" w:cstheme="minorHAnsi"/>
                <w:sz w:val="22"/>
                <w:szCs w:val="22"/>
              </w:rPr>
              <w:t>s:</w:t>
            </w:r>
          </w:p>
          <w:p w14:paraId="351158A6" w14:textId="77777777" w:rsidR="00B12AFF" w:rsidRPr="00E7559F" w:rsidRDefault="00B12AFF" w:rsidP="007749A9">
            <w:pPr>
              <w:rPr>
                <w:rFonts w:asciiTheme="minorHAnsi" w:hAnsiTheme="minorHAnsi" w:cstheme="minorHAnsi"/>
                <w:sz w:val="22"/>
                <w:szCs w:val="22"/>
              </w:rPr>
            </w:pPr>
            <w:r w:rsidRPr="00E7559F">
              <w:rPr>
                <w:rFonts w:asciiTheme="minorHAnsi" w:hAnsiTheme="minorHAnsi" w:cstheme="minorHAnsi"/>
                <w:sz w:val="22"/>
                <w:szCs w:val="22"/>
              </w:rPr>
              <w:t xml:space="preserve"> </w:t>
            </w:r>
          </w:p>
          <w:p w14:paraId="60BF86E3" w14:textId="49A36CBD" w:rsidR="00E7559F" w:rsidRPr="00B25930" w:rsidRDefault="00E7559F" w:rsidP="007749A9">
            <w:pPr>
              <w:ind w:left="720"/>
              <w:rPr>
                <w:rFonts w:asciiTheme="minorHAnsi" w:hAnsiTheme="minorHAnsi" w:cstheme="minorHAnsi"/>
                <w:b/>
                <w:bCs/>
                <w:sz w:val="22"/>
                <w:szCs w:val="22"/>
                <w:u w:val="single"/>
              </w:rPr>
            </w:pPr>
            <w:r w:rsidRPr="00B25930">
              <w:rPr>
                <w:rFonts w:asciiTheme="minorHAnsi" w:hAnsiTheme="minorHAnsi" w:cstheme="minorHAnsi"/>
                <w:b/>
                <w:bCs/>
                <w:sz w:val="22"/>
                <w:szCs w:val="22"/>
                <w:u w:val="single"/>
              </w:rPr>
              <w:t>C0396</w:t>
            </w:r>
          </w:p>
          <w:p w14:paraId="2EA6A3C2" w14:textId="77777777" w:rsidR="00E7559F" w:rsidRPr="00E7559F" w:rsidRDefault="00E7559F" w:rsidP="007749A9">
            <w:pPr>
              <w:ind w:left="720"/>
              <w:rPr>
                <w:rFonts w:asciiTheme="minorHAnsi" w:hAnsiTheme="minorHAnsi" w:cstheme="minorHAnsi"/>
                <w:sz w:val="22"/>
                <w:szCs w:val="22"/>
              </w:rPr>
            </w:pPr>
            <w:r w:rsidRPr="00E7559F">
              <w:rPr>
                <w:rFonts w:asciiTheme="minorHAnsi" w:hAnsiTheme="minorHAnsi" w:cstheme="minorHAnsi"/>
                <w:sz w:val="22"/>
                <w:szCs w:val="22"/>
              </w:rPr>
              <w:t xml:space="preserve">IF /*/Consignment/Incident/code is </w:t>
            </w:r>
            <w:r w:rsidRPr="00B25930">
              <w:rPr>
                <w:rFonts w:asciiTheme="minorHAnsi" w:hAnsiTheme="minorHAnsi" w:cstheme="minorHAnsi"/>
                <w:strike/>
                <w:color w:val="FF0000"/>
                <w:sz w:val="22"/>
                <w:szCs w:val="22"/>
              </w:rPr>
              <w:t>EQUAL to ‘2’</w:t>
            </w:r>
            <w:r w:rsidRPr="00E7559F">
              <w:rPr>
                <w:rFonts w:asciiTheme="minorHAnsi" w:hAnsiTheme="minorHAnsi" w:cstheme="minorHAnsi"/>
                <w:sz w:val="22"/>
                <w:szCs w:val="22"/>
              </w:rPr>
              <w:t xml:space="preserve"> </w:t>
            </w:r>
            <w:r w:rsidRPr="00B25930">
              <w:rPr>
                <w:rFonts w:asciiTheme="minorHAnsi" w:hAnsiTheme="minorHAnsi" w:cstheme="minorHAnsi"/>
                <w:b/>
                <w:bCs/>
                <w:sz w:val="22"/>
                <w:szCs w:val="22"/>
                <w:highlight w:val="yellow"/>
              </w:rPr>
              <w:t>in SET {2, 7}</w:t>
            </w:r>
          </w:p>
          <w:p w14:paraId="49E51587" w14:textId="77777777" w:rsidR="00E7559F" w:rsidRPr="00E7559F" w:rsidRDefault="00E7559F" w:rsidP="007749A9">
            <w:pPr>
              <w:ind w:left="720"/>
              <w:rPr>
                <w:rFonts w:asciiTheme="minorHAnsi" w:hAnsiTheme="minorHAnsi" w:cstheme="minorHAnsi"/>
                <w:sz w:val="22"/>
                <w:szCs w:val="22"/>
              </w:rPr>
            </w:pPr>
            <w:r w:rsidRPr="00E7559F">
              <w:rPr>
                <w:rFonts w:asciiTheme="minorHAnsi" w:hAnsiTheme="minorHAnsi" w:cstheme="minorHAnsi"/>
                <w:sz w:val="22"/>
                <w:szCs w:val="22"/>
              </w:rPr>
              <w:t>THEN /*/Consignment/Incident/</w:t>
            </w:r>
            <w:proofErr w:type="spellStart"/>
            <w:r w:rsidRPr="00E7559F">
              <w:rPr>
                <w:rFonts w:asciiTheme="minorHAnsi" w:hAnsiTheme="minorHAnsi" w:cstheme="minorHAnsi"/>
                <w:sz w:val="22"/>
                <w:szCs w:val="22"/>
              </w:rPr>
              <w:t>TransportEquipment</w:t>
            </w:r>
            <w:proofErr w:type="spellEnd"/>
            <w:r w:rsidRPr="00E7559F">
              <w:rPr>
                <w:rFonts w:asciiTheme="minorHAnsi" w:hAnsiTheme="minorHAnsi" w:cstheme="minorHAnsi"/>
                <w:sz w:val="22"/>
                <w:szCs w:val="22"/>
              </w:rPr>
              <w:t>/</w:t>
            </w:r>
            <w:proofErr w:type="spellStart"/>
            <w:r w:rsidRPr="00E7559F">
              <w:rPr>
                <w:rFonts w:asciiTheme="minorHAnsi" w:hAnsiTheme="minorHAnsi" w:cstheme="minorHAnsi"/>
                <w:sz w:val="22"/>
                <w:szCs w:val="22"/>
              </w:rPr>
              <w:t>numberOfSeals</w:t>
            </w:r>
            <w:proofErr w:type="spellEnd"/>
            <w:r w:rsidRPr="00E7559F">
              <w:rPr>
                <w:rFonts w:asciiTheme="minorHAnsi" w:hAnsiTheme="minorHAnsi" w:cstheme="minorHAnsi"/>
                <w:sz w:val="22"/>
                <w:szCs w:val="22"/>
              </w:rPr>
              <w:t xml:space="preserve"> = "R"</w:t>
            </w:r>
          </w:p>
          <w:p w14:paraId="7477C3E4" w14:textId="77777777" w:rsidR="00E7559F" w:rsidRPr="00E7559F" w:rsidRDefault="00E7559F" w:rsidP="007749A9">
            <w:pPr>
              <w:ind w:left="720"/>
              <w:rPr>
                <w:rFonts w:asciiTheme="minorHAnsi" w:hAnsiTheme="minorHAnsi" w:cstheme="minorHAnsi"/>
                <w:sz w:val="22"/>
                <w:szCs w:val="22"/>
              </w:rPr>
            </w:pPr>
            <w:r w:rsidRPr="00E7559F">
              <w:rPr>
                <w:rFonts w:asciiTheme="minorHAnsi" w:hAnsiTheme="minorHAnsi" w:cstheme="minorHAnsi"/>
                <w:sz w:val="22"/>
                <w:szCs w:val="22"/>
              </w:rPr>
              <w:t>ELSE /*/Consignment/Incident/</w:t>
            </w:r>
            <w:proofErr w:type="spellStart"/>
            <w:r w:rsidRPr="00E7559F">
              <w:rPr>
                <w:rFonts w:asciiTheme="minorHAnsi" w:hAnsiTheme="minorHAnsi" w:cstheme="minorHAnsi"/>
                <w:sz w:val="22"/>
                <w:szCs w:val="22"/>
              </w:rPr>
              <w:t>TransportEquipment</w:t>
            </w:r>
            <w:proofErr w:type="spellEnd"/>
            <w:r w:rsidRPr="00E7559F">
              <w:rPr>
                <w:rFonts w:asciiTheme="minorHAnsi" w:hAnsiTheme="minorHAnsi" w:cstheme="minorHAnsi"/>
                <w:sz w:val="22"/>
                <w:szCs w:val="22"/>
              </w:rPr>
              <w:t>/</w:t>
            </w:r>
            <w:proofErr w:type="spellStart"/>
            <w:r w:rsidRPr="00E7559F">
              <w:rPr>
                <w:rFonts w:asciiTheme="minorHAnsi" w:hAnsiTheme="minorHAnsi" w:cstheme="minorHAnsi"/>
                <w:sz w:val="22"/>
                <w:szCs w:val="22"/>
              </w:rPr>
              <w:t>numberOfSeals</w:t>
            </w:r>
            <w:proofErr w:type="spellEnd"/>
            <w:r w:rsidRPr="00E7559F">
              <w:rPr>
                <w:rFonts w:asciiTheme="minorHAnsi" w:hAnsiTheme="minorHAnsi" w:cstheme="minorHAnsi"/>
                <w:sz w:val="22"/>
                <w:szCs w:val="22"/>
              </w:rPr>
              <w:t xml:space="preserve"> = "O"</w:t>
            </w:r>
          </w:p>
          <w:p w14:paraId="42F21D78" w14:textId="77777777" w:rsidR="00986EE8" w:rsidRDefault="00986EE8" w:rsidP="007749A9">
            <w:pPr>
              <w:rPr>
                <w:rFonts w:asciiTheme="minorHAnsi" w:hAnsiTheme="minorHAnsi" w:cstheme="minorHAnsi"/>
                <w:sz w:val="22"/>
                <w:szCs w:val="22"/>
              </w:rPr>
            </w:pPr>
          </w:p>
          <w:p w14:paraId="6F2F15D7" w14:textId="174A8D29" w:rsidR="0085549B" w:rsidRDefault="0097285D" w:rsidP="007749A9">
            <w:pPr>
              <w:rPr>
                <w:rFonts w:asciiTheme="minorHAnsi" w:hAnsiTheme="minorHAnsi" w:cstheme="minorHAnsi"/>
                <w:sz w:val="22"/>
                <w:szCs w:val="22"/>
              </w:rPr>
            </w:pPr>
            <w:r>
              <w:rPr>
                <w:rFonts w:asciiTheme="minorHAnsi" w:hAnsiTheme="minorHAnsi" w:cstheme="minorHAnsi"/>
                <w:sz w:val="22"/>
                <w:szCs w:val="22"/>
              </w:rPr>
              <w:t>Those conditions can be implemented in NTA and deployed *</w:t>
            </w:r>
            <w:r w:rsidRPr="0097285D">
              <w:rPr>
                <w:rFonts w:asciiTheme="minorHAnsi" w:hAnsiTheme="minorHAnsi" w:cstheme="minorHAnsi"/>
                <w:b/>
                <w:bCs/>
                <w:sz w:val="22"/>
                <w:szCs w:val="22"/>
              </w:rPr>
              <w:t>before</w:t>
            </w:r>
            <w:r>
              <w:rPr>
                <w:rFonts w:asciiTheme="minorHAnsi" w:hAnsiTheme="minorHAnsi" w:cstheme="minorHAnsi"/>
                <w:sz w:val="22"/>
                <w:szCs w:val="22"/>
              </w:rPr>
              <w:t>* TPendDate. There is no risk of rejection in such case because the codes will become valid only on TPendDate, for all countries at the same time.</w:t>
            </w:r>
          </w:p>
          <w:p w14:paraId="260C039B" w14:textId="77777777" w:rsidR="0097285D" w:rsidRDefault="0097285D" w:rsidP="007749A9">
            <w:pPr>
              <w:rPr>
                <w:rFonts w:asciiTheme="minorHAnsi" w:hAnsiTheme="minorHAnsi" w:cstheme="minorHAnsi"/>
                <w:sz w:val="22"/>
                <w:szCs w:val="22"/>
              </w:rPr>
            </w:pPr>
          </w:p>
          <w:p w14:paraId="66E39014" w14:textId="77777777" w:rsidR="00045C14" w:rsidRDefault="00045C14" w:rsidP="007749A9">
            <w:pPr>
              <w:rPr>
                <w:rFonts w:asciiTheme="minorHAnsi" w:hAnsiTheme="minorHAnsi" w:cstheme="minorHAnsi"/>
                <w:sz w:val="22"/>
                <w:szCs w:val="22"/>
              </w:rPr>
            </w:pPr>
          </w:p>
          <w:p w14:paraId="2F50E1EF" w14:textId="77777777" w:rsidR="00B013A1" w:rsidRPr="00273885" w:rsidRDefault="00B013A1" w:rsidP="007749A9">
            <w:pPr>
              <w:rPr>
                <w:rFonts w:ascii="Aptos" w:hAnsi="Aptos" w:cstheme="minorHAnsi"/>
                <w:color w:val="31849B" w:themeColor="accent5" w:themeShade="BF"/>
                <w:sz w:val="22"/>
                <w:szCs w:val="22"/>
              </w:rPr>
            </w:pPr>
          </w:p>
          <w:p w14:paraId="4CF855FB" w14:textId="58AD7E08" w:rsidR="00B013A1" w:rsidRDefault="00386C29" w:rsidP="007749A9">
            <w:pPr>
              <w:rPr>
                <w:rFonts w:ascii="Aptos" w:hAnsi="Aptos" w:cstheme="minorHAnsi"/>
                <w:b/>
                <w:bCs/>
                <w:color w:val="31849B" w:themeColor="accent5" w:themeShade="BF"/>
                <w:sz w:val="22"/>
                <w:szCs w:val="22"/>
              </w:rPr>
            </w:pPr>
            <w:r w:rsidRPr="00273885">
              <w:rPr>
                <w:rFonts w:ascii="Aptos" w:hAnsi="Aptos" w:cstheme="minorHAnsi"/>
                <w:b/>
                <w:bCs/>
                <w:color w:val="31849B" w:themeColor="accent5" w:themeShade="BF"/>
                <w:sz w:val="22"/>
                <w:szCs w:val="22"/>
              </w:rPr>
              <w:t>C</w:t>
            </w:r>
            <w:r w:rsidR="00B013A1" w:rsidRPr="00273885">
              <w:rPr>
                <w:rFonts w:ascii="Aptos" w:hAnsi="Aptos" w:cstheme="minorHAnsi"/>
                <w:b/>
                <w:bCs/>
                <w:color w:val="31849B" w:themeColor="accent5" w:themeShade="BF"/>
                <w:sz w:val="22"/>
                <w:szCs w:val="22"/>
              </w:rPr>
              <w:t>/</w:t>
            </w:r>
          </w:p>
          <w:p w14:paraId="2F46E186" w14:textId="6502D4C7" w:rsidR="000C0BD0" w:rsidRPr="000C0BD0" w:rsidRDefault="00045C14" w:rsidP="007749A9">
            <w:pPr>
              <w:rPr>
                <w:rFonts w:ascii="Aptos" w:hAnsi="Aptos" w:cstheme="minorHAnsi"/>
                <w:b/>
                <w:bCs/>
                <w:color w:val="31849B" w:themeColor="accent5" w:themeShade="BF"/>
                <w:sz w:val="22"/>
                <w:szCs w:val="22"/>
                <w:u w:val="single"/>
                <w:lang w:val="en-IE"/>
              </w:rPr>
            </w:pPr>
            <w:r>
              <w:rPr>
                <w:rFonts w:ascii="Aptos" w:hAnsi="Aptos" w:cstheme="minorHAnsi"/>
                <w:b/>
                <w:bCs/>
                <w:color w:val="31849B" w:themeColor="accent5" w:themeShade="BF"/>
                <w:sz w:val="22"/>
                <w:szCs w:val="22"/>
                <w:u w:val="single"/>
                <w:lang w:val="en-IE"/>
              </w:rPr>
              <w:t>Proposed c</w:t>
            </w:r>
            <w:r w:rsidR="000C0BD0">
              <w:rPr>
                <w:rFonts w:ascii="Aptos" w:hAnsi="Aptos" w:cstheme="minorHAnsi"/>
                <w:b/>
                <w:bCs/>
                <w:color w:val="31849B" w:themeColor="accent5" w:themeShade="BF"/>
                <w:sz w:val="22"/>
                <w:szCs w:val="22"/>
                <w:u w:val="single"/>
                <w:lang w:val="en-IE"/>
              </w:rPr>
              <w:t xml:space="preserve">hanges in </w:t>
            </w:r>
            <w:r w:rsidR="000C0BD0" w:rsidRPr="000C0BD0">
              <w:rPr>
                <w:rFonts w:ascii="Aptos" w:hAnsi="Aptos" w:cstheme="minorHAnsi"/>
                <w:b/>
                <w:bCs/>
                <w:color w:val="31849B" w:themeColor="accent5" w:themeShade="BF"/>
                <w:sz w:val="22"/>
                <w:szCs w:val="22"/>
                <w:u w:val="single"/>
                <w:lang w:val="en-IE"/>
              </w:rPr>
              <w:t xml:space="preserve">document </w:t>
            </w:r>
            <w:r w:rsidR="000C0BD0" w:rsidRPr="007749A9">
              <w:rPr>
                <w:rFonts w:ascii="Aptos" w:hAnsi="Aptos" w:cstheme="minorHAnsi"/>
                <w:b/>
                <w:bCs/>
                <w:i/>
                <w:iCs/>
                <w:color w:val="31849B" w:themeColor="accent5" w:themeShade="BF"/>
                <w:sz w:val="22"/>
                <w:szCs w:val="22"/>
                <w:u w:val="single"/>
                <w:lang w:val="en-IE"/>
              </w:rPr>
              <w:t>FSS-UCC NCTS Section I-BUSINESS PROCESS THREADS FOR CORE BUSINESS-SfA-v5.30</w:t>
            </w:r>
            <w:r w:rsidR="00764DB6" w:rsidRPr="007749A9">
              <w:rPr>
                <w:rFonts w:ascii="Aptos" w:hAnsi="Aptos" w:cstheme="minorHAnsi"/>
                <w:b/>
                <w:bCs/>
                <w:i/>
                <w:iCs/>
                <w:color w:val="31849B" w:themeColor="accent5" w:themeShade="BF"/>
                <w:sz w:val="22"/>
                <w:szCs w:val="22"/>
                <w:u w:val="single"/>
                <w:lang w:val="en-IE"/>
              </w:rPr>
              <w:t>.docx</w:t>
            </w:r>
          </w:p>
          <w:p w14:paraId="4D46A752" w14:textId="77777777" w:rsidR="000C0BD0" w:rsidRDefault="000C0BD0" w:rsidP="007749A9">
            <w:pPr>
              <w:rPr>
                <w:rFonts w:ascii="Aptos" w:hAnsi="Aptos" w:cstheme="minorHAnsi"/>
                <w:b/>
                <w:bCs/>
                <w:color w:val="31849B" w:themeColor="accent5" w:themeShade="BF"/>
                <w:sz w:val="22"/>
                <w:szCs w:val="22"/>
                <w:lang w:val="en-IE"/>
              </w:rPr>
            </w:pPr>
          </w:p>
          <w:p w14:paraId="5786C96B" w14:textId="64C8144F" w:rsidR="000C0BD0" w:rsidRPr="000C0BD0" w:rsidRDefault="000C0BD0" w:rsidP="007749A9">
            <w:pPr>
              <w:rPr>
                <w:rFonts w:ascii="Aptos" w:hAnsi="Aptos" w:cstheme="minorHAnsi"/>
                <w:b/>
                <w:bCs/>
                <w:color w:val="31849B" w:themeColor="accent5" w:themeShade="BF"/>
                <w:sz w:val="22"/>
                <w:szCs w:val="22"/>
                <w:lang w:val="en-IE"/>
              </w:rPr>
            </w:pPr>
            <w:r>
              <w:rPr>
                <w:rFonts w:ascii="Aptos" w:hAnsi="Aptos" w:cstheme="minorHAnsi"/>
                <w:b/>
                <w:bCs/>
                <w:color w:val="31849B" w:themeColor="accent5" w:themeShade="BF"/>
                <w:sz w:val="22"/>
                <w:szCs w:val="22"/>
                <w:lang w:val="en-IE"/>
              </w:rPr>
              <w:t>Page 119 – Process: L4-TRA-01-11</w:t>
            </w:r>
          </w:p>
          <w:p w14:paraId="3B153053" w14:textId="77777777" w:rsidR="000C0BD0" w:rsidRDefault="000C0BD0" w:rsidP="007749A9">
            <w:pPr>
              <w:rPr>
                <w:rFonts w:ascii="Aptos" w:hAnsi="Aptos" w:cstheme="minorHAnsi"/>
                <w:b/>
                <w:bCs/>
                <w:color w:val="31849B" w:themeColor="accent5" w:themeShade="BF"/>
                <w:sz w:val="22"/>
                <w:szCs w:val="22"/>
              </w:rPr>
            </w:pPr>
          </w:p>
          <w:p w14:paraId="7B5F0A59" w14:textId="77777777" w:rsidR="000C0BD0" w:rsidRPr="007749A9" w:rsidRDefault="000C0BD0" w:rsidP="00BA0013">
            <w:pPr>
              <w:pStyle w:val="Table"/>
              <w:rPr>
                <w:rFonts w:asciiTheme="minorHAnsi" w:hAnsiTheme="minorHAnsi" w:cstheme="minorHAnsi"/>
                <w:b/>
                <w:bCs/>
                <w:sz w:val="22"/>
                <w:szCs w:val="22"/>
              </w:rPr>
            </w:pPr>
            <w:proofErr w:type="gramStart"/>
            <w:r w:rsidRPr="007749A9">
              <w:rPr>
                <w:rFonts w:asciiTheme="minorHAnsi" w:hAnsiTheme="minorHAnsi" w:cstheme="minorHAnsi"/>
                <w:b/>
                <w:bCs/>
                <w:sz w:val="22"/>
                <w:szCs w:val="22"/>
              </w:rPr>
              <w:t>Description :</w:t>
            </w:r>
            <w:proofErr w:type="gramEnd"/>
          </w:p>
          <w:p w14:paraId="081CFB89" w14:textId="77777777" w:rsidR="000C0BD0" w:rsidRPr="007749A9" w:rsidRDefault="000C0BD0" w:rsidP="00BA0013">
            <w:pPr>
              <w:pStyle w:val="Table"/>
              <w:rPr>
                <w:rFonts w:asciiTheme="minorHAnsi" w:hAnsiTheme="minorHAnsi" w:cstheme="minorHAnsi"/>
                <w:sz w:val="22"/>
                <w:szCs w:val="22"/>
              </w:rPr>
            </w:pPr>
            <w:r w:rsidRPr="007749A9">
              <w:rPr>
                <w:rFonts w:asciiTheme="minorHAnsi" w:hAnsiTheme="minorHAnsi" w:cstheme="minorHAnsi"/>
                <w:sz w:val="22"/>
                <w:szCs w:val="22"/>
              </w:rPr>
              <w:t xml:space="preserve">The process is triggered when an En-route incident occurs to a Transit movement. Such an incident can be: </w:t>
            </w:r>
          </w:p>
          <w:p w14:paraId="5AEA6C58" w14:textId="34A57019" w:rsidR="000C0BD0" w:rsidRPr="007749A9" w:rsidRDefault="000C0BD0" w:rsidP="00BA0013">
            <w:pPr>
              <w:pStyle w:val="Table"/>
              <w:rPr>
                <w:rFonts w:asciiTheme="minorHAnsi" w:hAnsiTheme="minorHAnsi" w:cstheme="minorHAnsi"/>
                <w:sz w:val="22"/>
                <w:szCs w:val="22"/>
              </w:rPr>
            </w:pPr>
            <w:r w:rsidRPr="007749A9">
              <w:rPr>
                <w:rFonts w:asciiTheme="minorHAnsi" w:hAnsiTheme="minorHAnsi" w:cstheme="minorHAnsi"/>
                <w:sz w:val="22"/>
                <w:szCs w:val="22"/>
              </w:rPr>
              <w:t xml:space="preserve">(a) the carrier is obliged to deviate from the itinerary prescribed in accordance with Article 298 of UCC/IA Regulation due to circumstances beyond </w:t>
            </w:r>
            <w:proofErr w:type="gramStart"/>
            <w:r w:rsidRPr="00112C5C">
              <w:rPr>
                <w:rFonts w:ascii="Calibri" w:hAnsi="Calibri" w:cs="Calibri"/>
                <w:strike/>
                <w:color w:val="FF0000"/>
                <w:sz w:val="22"/>
                <w:szCs w:val="22"/>
              </w:rPr>
              <w:t>his</w:t>
            </w:r>
            <w:r>
              <w:rPr>
                <w:rFonts w:ascii="Calibri" w:hAnsi="Calibri" w:cs="Calibri"/>
                <w:color w:val="000000"/>
                <w:sz w:val="22"/>
                <w:szCs w:val="22"/>
              </w:rPr>
              <w:t xml:space="preserve"> </w:t>
            </w:r>
            <w:r w:rsidRPr="00112C5C">
              <w:rPr>
                <w:rFonts w:ascii="Calibri" w:hAnsi="Calibri" w:cs="Calibri"/>
                <w:color w:val="000000"/>
                <w:sz w:val="22"/>
                <w:szCs w:val="22"/>
                <w:highlight w:val="yellow"/>
              </w:rPr>
              <w:t>the</w:t>
            </w:r>
            <w:proofErr w:type="gramEnd"/>
            <w:r w:rsidRPr="00112C5C">
              <w:rPr>
                <w:rFonts w:ascii="Calibri" w:hAnsi="Calibri" w:cs="Calibri"/>
                <w:color w:val="000000"/>
                <w:sz w:val="22"/>
                <w:szCs w:val="22"/>
                <w:highlight w:val="yellow"/>
              </w:rPr>
              <w:t xml:space="preserve"> carrier's</w:t>
            </w:r>
            <w:r>
              <w:rPr>
                <w:rFonts w:ascii="Calibri" w:hAnsi="Calibri" w:cs="Calibri"/>
                <w:color w:val="000000"/>
                <w:sz w:val="22"/>
                <w:szCs w:val="22"/>
              </w:rPr>
              <w:t xml:space="preserve"> </w:t>
            </w:r>
            <w:r w:rsidRPr="007749A9">
              <w:rPr>
                <w:rFonts w:asciiTheme="minorHAnsi" w:hAnsiTheme="minorHAnsi" w:cstheme="minorHAnsi"/>
                <w:sz w:val="22"/>
                <w:szCs w:val="22"/>
              </w:rPr>
              <w:t xml:space="preserve">control; </w:t>
            </w:r>
          </w:p>
          <w:p w14:paraId="6E4B40EF" w14:textId="77777777" w:rsidR="000C0BD0" w:rsidRPr="007749A9" w:rsidRDefault="000C0BD0" w:rsidP="00BA0013">
            <w:pPr>
              <w:pStyle w:val="Table"/>
              <w:rPr>
                <w:rFonts w:asciiTheme="minorHAnsi" w:hAnsiTheme="minorHAnsi" w:cstheme="minorHAnsi"/>
                <w:sz w:val="22"/>
                <w:szCs w:val="22"/>
              </w:rPr>
            </w:pPr>
            <w:r w:rsidRPr="007749A9">
              <w:rPr>
                <w:rFonts w:asciiTheme="minorHAnsi" w:hAnsiTheme="minorHAnsi" w:cstheme="minorHAnsi"/>
                <w:sz w:val="22"/>
                <w:szCs w:val="22"/>
              </w:rPr>
              <w:t xml:space="preserve">(b) seals are broken or tampered with </w:t>
            </w:r>
            <w:proofErr w:type="gramStart"/>
            <w:r w:rsidRPr="007749A9">
              <w:rPr>
                <w:rFonts w:asciiTheme="minorHAnsi" w:hAnsiTheme="minorHAnsi" w:cstheme="minorHAnsi"/>
                <w:sz w:val="22"/>
                <w:szCs w:val="22"/>
              </w:rPr>
              <w:t>in the course of</w:t>
            </w:r>
            <w:proofErr w:type="gramEnd"/>
            <w:r w:rsidRPr="007749A9">
              <w:rPr>
                <w:rFonts w:asciiTheme="minorHAnsi" w:hAnsiTheme="minorHAnsi" w:cstheme="minorHAnsi"/>
                <w:sz w:val="22"/>
                <w:szCs w:val="22"/>
              </w:rPr>
              <w:t xml:space="preserve"> a transport operation for reasons beyond the carrier's control; </w:t>
            </w:r>
          </w:p>
          <w:p w14:paraId="58071047" w14:textId="77777777" w:rsidR="000C0BD0" w:rsidRPr="007749A9" w:rsidRDefault="000C0BD0" w:rsidP="00BA0013">
            <w:pPr>
              <w:pStyle w:val="Table"/>
              <w:rPr>
                <w:rFonts w:asciiTheme="minorHAnsi" w:hAnsiTheme="minorHAnsi" w:cstheme="minorHAnsi"/>
                <w:sz w:val="22"/>
                <w:szCs w:val="22"/>
              </w:rPr>
            </w:pPr>
            <w:r w:rsidRPr="007749A9">
              <w:rPr>
                <w:rFonts w:asciiTheme="minorHAnsi" w:hAnsiTheme="minorHAnsi" w:cstheme="minorHAnsi"/>
                <w:sz w:val="22"/>
                <w:szCs w:val="22"/>
              </w:rPr>
              <w:t xml:space="preserve">(c) under the supervision of the customs authority, goods are transferred from one means of transport to another means of transport; </w:t>
            </w:r>
          </w:p>
          <w:p w14:paraId="22084C96" w14:textId="77777777" w:rsidR="000C0BD0" w:rsidRPr="007749A9" w:rsidRDefault="000C0BD0" w:rsidP="00BA0013">
            <w:pPr>
              <w:pStyle w:val="Table"/>
              <w:rPr>
                <w:rFonts w:asciiTheme="minorHAnsi" w:hAnsiTheme="minorHAnsi" w:cstheme="minorHAnsi"/>
                <w:sz w:val="22"/>
                <w:szCs w:val="22"/>
              </w:rPr>
            </w:pPr>
            <w:r w:rsidRPr="007749A9">
              <w:rPr>
                <w:rFonts w:asciiTheme="minorHAnsi" w:hAnsiTheme="minorHAnsi" w:cstheme="minorHAnsi"/>
                <w:sz w:val="22"/>
                <w:szCs w:val="22"/>
              </w:rPr>
              <w:t xml:space="preserve">(d) imminent danger necessitates immediate partial or total unloading of the sealed means of transport; </w:t>
            </w:r>
          </w:p>
          <w:p w14:paraId="336ED356" w14:textId="3F7D174A" w:rsidR="000C0BD0" w:rsidRPr="007749A9" w:rsidRDefault="000C0BD0" w:rsidP="00BA0013">
            <w:pPr>
              <w:pStyle w:val="Table"/>
              <w:rPr>
                <w:rFonts w:asciiTheme="minorHAnsi" w:hAnsiTheme="minorHAnsi" w:cstheme="minorHAnsi"/>
                <w:sz w:val="22"/>
                <w:szCs w:val="22"/>
              </w:rPr>
            </w:pPr>
            <w:r w:rsidRPr="007749A9">
              <w:rPr>
                <w:rFonts w:asciiTheme="minorHAnsi" w:hAnsiTheme="minorHAnsi" w:cstheme="minorHAnsi"/>
                <w:sz w:val="22"/>
                <w:szCs w:val="22"/>
              </w:rPr>
              <w:t xml:space="preserve">(e) there is an incident which may affect the ability of the holder of the procedure or the carrier to comply with </w:t>
            </w:r>
            <w:proofErr w:type="gramStart"/>
            <w:r w:rsidRPr="00112C5C">
              <w:rPr>
                <w:rFonts w:ascii="Calibri" w:hAnsi="Calibri" w:cs="Calibri"/>
                <w:strike/>
                <w:color w:val="FF0000"/>
                <w:sz w:val="22"/>
                <w:szCs w:val="22"/>
              </w:rPr>
              <w:t>his</w:t>
            </w:r>
            <w:r>
              <w:rPr>
                <w:rFonts w:ascii="Calibri" w:hAnsi="Calibri" w:cs="Calibri"/>
                <w:color w:val="000000"/>
                <w:sz w:val="22"/>
                <w:szCs w:val="22"/>
              </w:rPr>
              <w:t xml:space="preserve"> </w:t>
            </w:r>
            <w:r w:rsidRPr="00112C5C">
              <w:rPr>
                <w:rFonts w:ascii="Calibri" w:hAnsi="Calibri" w:cs="Calibri"/>
                <w:color w:val="000000"/>
                <w:sz w:val="22"/>
                <w:szCs w:val="22"/>
                <w:highlight w:val="yellow"/>
              </w:rPr>
              <w:t>their</w:t>
            </w:r>
            <w:proofErr w:type="gramEnd"/>
            <w:r>
              <w:rPr>
                <w:rFonts w:ascii="Calibri" w:hAnsi="Calibri" w:cs="Calibri"/>
                <w:color w:val="000000"/>
                <w:sz w:val="22"/>
                <w:szCs w:val="22"/>
              </w:rPr>
              <w:t xml:space="preserve"> </w:t>
            </w:r>
            <w:r w:rsidRPr="007749A9">
              <w:rPr>
                <w:rFonts w:asciiTheme="minorHAnsi" w:hAnsiTheme="minorHAnsi" w:cstheme="minorHAnsi"/>
                <w:sz w:val="22"/>
                <w:szCs w:val="22"/>
              </w:rPr>
              <w:t xml:space="preserve">obligations; </w:t>
            </w:r>
          </w:p>
          <w:p w14:paraId="05A366F8" w14:textId="4DFDF406" w:rsidR="000C0BD0" w:rsidRDefault="000C0BD0" w:rsidP="00BA0013">
            <w:pPr>
              <w:pStyle w:val="Table"/>
              <w:rPr>
                <w:rFonts w:asciiTheme="minorHAnsi" w:hAnsiTheme="minorHAnsi" w:cstheme="minorHAnsi"/>
                <w:sz w:val="22"/>
                <w:szCs w:val="22"/>
              </w:rPr>
            </w:pPr>
            <w:r w:rsidRPr="007749A9">
              <w:rPr>
                <w:rFonts w:asciiTheme="minorHAnsi" w:hAnsiTheme="minorHAnsi" w:cstheme="minorHAnsi"/>
                <w:sz w:val="22"/>
                <w:szCs w:val="22"/>
              </w:rPr>
              <w:t>(f) any of the elements constituting a single means of transport as referred to in Article 296(2) UCC/IA is changed</w:t>
            </w:r>
            <w:r>
              <w:rPr>
                <w:rFonts w:asciiTheme="minorHAnsi" w:hAnsiTheme="minorHAnsi" w:cstheme="minorHAnsi"/>
                <w:sz w:val="22"/>
                <w:szCs w:val="22"/>
              </w:rPr>
              <w:t>;</w:t>
            </w:r>
          </w:p>
          <w:p w14:paraId="18B148FD" w14:textId="6D656226" w:rsidR="000C0BD0" w:rsidRPr="007749A9" w:rsidRDefault="000C0BD0" w:rsidP="00BA0013">
            <w:pPr>
              <w:pStyle w:val="Table"/>
              <w:rPr>
                <w:rFonts w:asciiTheme="minorHAnsi" w:hAnsiTheme="minorHAnsi" w:cstheme="minorHAnsi"/>
                <w:sz w:val="22"/>
                <w:szCs w:val="22"/>
                <w:highlight w:val="yellow"/>
              </w:rPr>
            </w:pPr>
            <w:r w:rsidRPr="007749A9">
              <w:rPr>
                <w:rFonts w:asciiTheme="minorHAnsi" w:hAnsiTheme="minorHAnsi" w:cstheme="minorHAnsi"/>
                <w:sz w:val="22"/>
                <w:szCs w:val="22"/>
                <w:highlight w:val="yellow"/>
              </w:rPr>
              <w:t>(g) seals were replaced, added or removed by the customs authorities;</w:t>
            </w:r>
          </w:p>
          <w:p w14:paraId="3DAE509A" w14:textId="692E581C" w:rsidR="000C0BD0" w:rsidRPr="007749A9" w:rsidRDefault="000C0BD0" w:rsidP="00BA0013">
            <w:pPr>
              <w:pStyle w:val="Table"/>
              <w:rPr>
                <w:rFonts w:asciiTheme="minorHAnsi" w:hAnsiTheme="minorHAnsi" w:cstheme="minorHAnsi"/>
                <w:sz w:val="22"/>
                <w:szCs w:val="22"/>
              </w:rPr>
            </w:pPr>
            <w:r w:rsidRPr="007749A9">
              <w:rPr>
                <w:rFonts w:asciiTheme="minorHAnsi" w:hAnsiTheme="minorHAnsi" w:cstheme="minorHAnsi"/>
                <w:sz w:val="22"/>
                <w:szCs w:val="22"/>
                <w:highlight w:val="yellow"/>
              </w:rPr>
              <w:t>(h) without the supervision of the customs authority, goods were transferred from one means of transport to another means of transport, in accordance with Article 305(3) of UCC/IA.</w:t>
            </w:r>
            <w:r w:rsidRPr="007749A9">
              <w:rPr>
                <w:rFonts w:asciiTheme="minorHAnsi" w:hAnsiTheme="minorHAnsi" w:cstheme="minorHAnsi"/>
                <w:sz w:val="22"/>
                <w:szCs w:val="22"/>
              </w:rPr>
              <w:t xml:space="preserve"> </w:t>
            </w:r>
          </w:p>
          <w:p w14:paraId="1292B042" w14:textId="77777777" w:rsidR="000C0BD0" w:rsidRDefault="000C0BD0" w:rsidP="007749A9">
            <w:pPr>
              <w:rPr>
                <w:rFonts w:ascii="Aptos" w:hAnsi="Aptos" w:cstheme="minorHAnsi"/>
                <w:b/>
                <w:bCs/>
                <w:color w:val="31849B" w:themeColor="accent5" w:themeShade="BF"/>
                <w:sz w:val="22"/>
                <w:szCs w:val="22"/>
                <w:lang w:val="en-US"/>
              </w:rPr>
            </w:pPr>
          </w:p>
          <w:p w14:paraId="71E920E3" w14:textId="77777777" w:rsidR="000C0BD0" w:rsidRDefault="000C0BD0" w:rsidP="007749A9">
            <w:pPr>
              <w:rPr>
                <w:rFonts w:ascii="Aptos" w:hAnsi="Aptos" w:cstheme="minorHAnsi"/>
                <w:b/>
                <w:bCs/>
                <w:color w:val="31849B" w:themeColor="accent5" w:themeShade="BF"/>
                <w:sz w:val="22"/>
                <w:szCs w:val="22"/>
                <w:lang w:val="en-US"/>
              </w:rPr>
            </w:pPr>
          </w:p>
          <w:p w14:paraId="5E16CA5E" w14:textId="66F677EA" w:rsidR="00764DB6" w:rsidRPr="000C0BD0" w:rsidRDefault="00D50489" w:rsidP="007749A9">
            <w:pPr>
              <w:rPr>
                <w:rFonts w:ascii="Aptos" w:hAnsi="Aptos" w:cstheme="minorHAnsi"/>
                <w:b/>
                <w:bCs/>
                <w:color w:val="31849B" w:themeColor="accent5" w:themeShade="BF"/>
                <w:sz w:val="22"/>
                <w:szCs w:val="22"/>
                <w:u w:val="single"/>
                <w:lang w:val="en-IE"/>
              </w:rPr>
            </w:pPr>
            <w:r>
              <w:rPr>
                <w:rFonts w:ascii="Aptos" w:hAnsi="Aptos" w:cstheme="minorHAnsi"/>
                <w:b/>
                <w:bCs/>
                <w:color w:val="31849B" w:themeColor="accent5" w:themeShade="BF"/>
                <w:sz w:val="22"/>
                <w:szCs w:val="22"/>
                <w:u w:val="single"/>
                <w:lang w:val="en-IE"/>
              </w:rPr>
              <w:t>Similar c</w:t>
            </w:r>
            <w:r w:rsidR="00764DB6">
              <w:rPr>
                <w:rFonts w:ascii="Aptos" w:hAnsi="Aptos" w:cstheme="minorHAnsi"/>
                <w:b/>
                <w:bCs/>
                <w:color w:val="31849B" w:themeColor="accent5" w:themeShade="BF"/>
                <w:sz w:val="22"/>
                <w:szCs w:val="22"/>
                <w:u w:val="single"/>
                <w:lang w:val="en-IE"/>
              </w:rPr>
              <w:t xml:space="preserve">hanges </w:t>
            </w:r>
            <w:r>
              <w:rPr>
                <w:rFonts w:ascii="Aptos" w:hAnsi="Aptos" w:cstheme="minorHAnsi"/>
                <w:b/>
                <w:bCs/>
                <w:color w:val="31849B" w:themeColor="accent5" w:themeShade="BF"/>
                <w:sz w:val="22"/>
                <w:szCs w:val="22"/>
                <w:u w:val="single"/>
                <w:lang w:val="en-IE"/>
              </w:rPr>
              <w:t xml:space="preserve">will be </w:t>
            </w:r>
            <w:r w:rsidR="00764DB6">
              <w:rPr>
                <w:rFonts w:ascii="Aptos" w:hAnsi="Aptos" w:cstheme="minorHAnsi"/>
                <w:b/>
                <w:bCs/>
                <w:color w:val="31849B" w:themeColor="accent5" w:themeShade="BF"/>
                <w:sz w:val="22"/>
                <w:szCs w:val="22"/>
                <w:u w:val="single"/>
                <w:lang w:val="en-IE"/>
              </w:rPr>
              <w:t xml:space="preserve">applied in </w:t>
            </w:r>
            <w:r w:rsidR="00764DB6" w:rsidRPr="000C0BD0">
              <w:rPr>
                <w:rFonts w:ascii="Aptos" w:hAnsi="Aptos" w:cstheme="minorHAnsi"/>
                <w:b/>
                <w:bCs/>
                <w:color w:val="31849B" w:themeColor="accent5" w:themeShade="BF"/>
                <w:sz w:val="22"/>
                <w:szCs w:val="22"/>
                <w:u w:val="single"/>
                <w:lang w:val="en-IE"/>
              </w:rPr>
              <w:t xml:space="preserve">document </w:t>
            </w:r>
            <w:r w:rsidR="00764DB6" w:rsidRPr="007749A9">
              <w:rPr>
                <w:rFonts w:ascii="Aptos" w:hAnsi="Aptos" w:cstheme="minorHAnsi"/>
                <w:b/>
                <w:bCs/>
                <w:i/>
                <w:iCs/>
                <w:color w:val="31849B" w:themeColor="accent5" w:themeShade="BF"/>
                <w:sz w:val="22"/>
                <w:szCs w:val="22"/>
                <w:u w:val="single"/>
                <w:lang w:val="en-IE"/>
              </w:rPr>
              <w:t>NCTS-P5_L4_EQC203_EU Customs Functional Requirements BPM Report.pdf</w:t>
            </w:r>
          </w:p>
          <w:p w14:paraId="2B5E6283" w14:textId="77777777" w:rsidR="00764DB6" w:rsidRDefault="00764DB6" w:rsidP="007749A9">
            <w:pPr>
              <w:rPr>
                <w:rFonts w:ascii="Aptos" w:hAnsi="Aptos" w:cstheme="minorHAnsi"/>
                <w:b/>
                <w:bCs/>
                <w:color w:val="31849B" w:themeColor="accent5" w:themeShade="BF"/>
                <w:sz w:val="22"/>
                <w:szCs w:val="22"/>
                <w:lang w:val="en-IE"/>
              </w:rPr>
            </w:pPr>
          </w:p>
          <w:p w14:paraId="1A9DC72A" w14:textId="77777777" w:rsidR="00764DB6" w:rsidRDefault="00764DB6" w:rsidP="007749A9">
            <w:pPr>
              <w:ind w:left="720"/>
              <w:rPr>
                <w:rFonts w:ascii="Aptos" w:hAnsi="Aptos" w:cstheme="minorHAnsi"/>
                <w:b/>
                <w:bCs/>
                <w:color w:val="31849B" w:themeColor="accent5" w:themeShade="BF"/>
                <w:sz w:val="22"/>
                <w:szCs w:val="22"/>
                <w:lang w:val="en-IE"/>
              </w:rPr>
            </w:pPr>
            <w:r w:rsidRPr="00764DB6">
              <w:rPr>
                <w:rFonts w:ascii="Aptos" w:hAnsi="Aptos" w:cstheme="minorHAnsi"/>
                <w:b/>
                <w:bCs/>
                <w:color w:val="31849B" w:themeColor="accent5" w:themeShade="BF"/>
                <w:sz w:val="22"/>
                <w:szCs w:val="22"/>
                <w:lang w:val="en-IE"/>
              </w:rPr>
              <w:t xml:space="preserve">5.34. Process L4-TRA-01-03-Process Arrival,  -  Task Process Incident page </w:t>
            </w:r>
            <w:r w:rsidRPr="00764DB6">
              <w:rPr>
                <w:rFonts w:ascii="Aptos" w:hAnsi="Aptos" w:cstheme="minorHAnsi"/>
                <w:b/>
                <w:bCs/>
                <w:color w:val="31849B" w:themeColor="accent5" w:themeShade="BF"/>
                <w:sz w:val="22"/>
                <w:szCs w:val="22"/>
                <w:u w:val="single"/>
                <w:lang w:val="en-IE"/>
              </w:rPr>
              <w:t>333</w:t>
            </w:r>
            <w:r w:rsidRPr="00764DB6">
              <w:rPr>
                <w:rFonts w:ascii="Aptos" w:hAnsi="Aptos" w:cstheme="minorHAnsi"/>
                <w:b/>
                <w:bCs/>
                <w:color w:val="31849B" w:themeColor="accent5" w:themeShade="BF"/>
                <w:sz w:val="22"/>
                <w:szCs w:val="22"/>
                <w:lang w:val="en-IE"/>
              </w:rPr>
              <w:t xml:space="preserve"> </w:t>
            </w:r>
          </w:p>
          <w:p w14:paraId="3B36EAD9" w14:textId="77777777" w:rsidR="00764DB6" w:rsidRDefault="00764DB6" w:rsidP="007749A9">
            <w:pPr>
              <w:rPr>
                <w:rFonts w:ascii="Aptos" w:hAnsi="Aptos" w:cstheme="minorHAnsi"/>
                <w:b/>
                <w:bCs/>
                <w:color w:val="31849B" w:themeColor="accent5" w:themeShade="BF"/>
                <w:sz w:val="22"/>
                <w:szCs w:val="22"/>
                <w:lang w:val="en-IE"/>
              </w:rPr>
            </w:pPr>
          </w:p>
          <w:p w14:paraId="3B177D03" w14:textId="58D68B3B" w:rsidR="00764DB6" w:rsidRDefault="00764DB6" w:rsidP="007749A9">
            <w:pPr>
              <w:jc w:val="center"/>
              <w:rPr>
                <w:rFonts w:ascii="Aptos" w:hAnsi="Aptos" w:cstheme="minorHAnsi"/>
                <w:b/>
                <w:bCs/>
                <w:color w:val="31849B" w:themeColor="accent5" w:themeShade="BF"/>
                <w:sz w:val="22"/>
                <w:szCs w:val="22"/>
                <w:lang w:val="en-IE"/>
              </w:rPr>
            </w:pPr>
            <w:r w:rsidRPr="00764DB6">
              <w:rPr>
                <w:rFonts w:ascii="Aptos" w:hAnsi="Aptos" w:cstheme="minorHAnsi"/>
                <w:b/>
                <w:bCs/>
                <w:noProof/>
                <w:color w:val="31849B" w:themeColor="accent5" w:themeShade="BF"/>
                <w:sz w:val="22"/>
                <w:szCs w:val="22"/>
              </w:rPr>
              <w:lastRenderedPageBreak/>
              <w:drawing>
                <wp:inline distT="0" distB="0" distL="0" distR="0" wp14:anchorId="39A8428E" wp14:editId="7CD3D97D">
                  <wp:extent cx="3314700" cy="2625409"/>
                  <wp:effectExtent l="95250" t="95250" r="76200" b="80010"/>
                  <wp:docPr id="19263336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333604" name=""/>
                          <pic:cNvPicPr/>
                        </pic:nvPicPr>
                        <pic:blipFill>
                          <a:blip r:embed="rId20"/>
                          <a:stretch>
                            <a:fillRect/>
                          </a:stretch>
                        </pic:blipFill>
                        <pic:spPr>
                          <a:xfrm>
                            <a:off x="0" y="0"/>
                            <a:ext cx="3329758" cy="2637335"/>
                          </a:xfrm>
                          <a:prstGeom prst="rect">
                            <a:avLst/>
                          </a:prstGeom>
                          <a:effectLst>
                            <a:outerShdw blurRad="63500" sx="102000" sy="102000" algn="ctr" rotWithShape="0">
                              <a:prstClr val="black">
                                <a:alpha val="40000"/>
                              </a:prstClr>
                            </a:outerShdw>
                          </a:effectLst>
                        </pic:spPr>
                      </pic:pic>
                    </a:graphicData>
                  </a:graphic>
                </wp:inline>
              </w:drawing>
            </w:r>
          </w:p>
          <w:p w14:paraId="02F6BEFA" w14:textId="77777777" w:rsidR="00764DB6" w:rsidRDefault="00764DB6" w:rsidP="007749A9">
            <w:pPr>
              <w:jc w:val="center"/>
              <w:rPr>
                <w:rFonts w:ascii="Aptos" w:hAnsi="Aptos" w:cstheme="minorHAnsi"/>
                <w:b/>
                <w:bCs/>
                <w:color w:val="31849B" w:themeColor="accent5" w:themeShade="BF"/>
                <w:sz w:val="22"/>
                <w:szCs w:val="22"/>
                <w:lang w:val="en-IE"/>
              </w:rPr>
            </w:pPr>
          </w:p>
          <w:p w14:paraId="31EE5E1D" w14:textId="77777777" w:rsidR="00764DB6" w:rsidRDefault="00764DB6" w:rsidP="007749A9">
            <w:pPr>
              <w:ind w:left="720"/>
              <w:rPr>
                <w:rFonts w:ascii="Aptos" w:hAnsi="Aptos" w:cstheme="minorHAnsi"/>
                <w:b/>
                <w:bCs/>
                <w:color w:val="31849B" w:themeColor="accent5" w:themeShade="BF"/>
                <w:sz w:val="22"/>
                <w:szCs w:val="22"/>
                <w:lang w:val="en-IE"/>
              </w:rPr>
            </w:pPr>
            <w:r w:rsidRPr="00764DB6">
              <w:rPr>
                <w:rFonts w:ascii="Aptos" w:hAnsi="Aptos" w:cstheme="minorHAnsi"/>
                <w:b/>
                <w:bCs/>
                <w:color w:val="31849B" w:themeColor="accent5" w:themeShade="BF"/>
                <w:sz w:val="22"/>
                <w:szCs w:val="22"/>
                <w:lang w:val="en-IE"/>
              </w:rPr>
              <w:t xml:space="preserve">5.39. Process L4-TRA-01-04-Process Movement at Customs Office of Transit - Task Process Incident page </w:t>
            </w:r>
            <w:r w:rsidRPr="00764DB6">
              <w:rPr>
                <w:rFonts w:ascii="Aptos" w:hAnsi="Aptos" w:cstheme="minorHAnsi"/>
                <w:b/>
                <w:bCs/>
                <w:color w:val="31849B" w:themeColor="accent5" w:themeShade="BF"/>
                <w:sz w:val="22"/>
                <w:szCs w:val="22"/>
                <w:u w:val="single"/>
                <w:lang w:val="en-IE"/>
              </w:rPr>
              <w:t>375</w:t>
            </w:r>
            <w:r w:rsidRPr="00764DB6">
              <w:rPr>
                <w:rFonts w:ascii="Aptos" w:hAnsi="Aptos" w:cstheme="minorHAnsi"/>
                <w:b/>
                <w:bCs/>
                <w:color w:val="31849B" w:themeColor="accent5" w:themeShade="BF"/>
                <w:sz w:val="22"/>
                <w:szCs w:val="22"/>
                <w:lang w:val="en-IE"/>
              </w:rPr>
              <w:t xml:space="preserve"> </w:t>
            </w:r>
          </w:p>
          <w:p w14:paraId="437059E4" w14:textId="77777777" w:rsidR="00764DB6" w:rsidRDefault="00764DB6" w:rsidP="007749A9">
            <w:pPr>
              <w:rPr>
                <w:rFonts w:ascii="Aptos" w:hAnsi="Aptos" w:cstheme="minorHAnsi"/>
                <w:b/>
                <w:bCs/>
                <w:color w:val="31849B" w:themeColor="accent5" w:themeShade="BF"/>
                <w:sz w:val="22"/>
                <w:szCs w:val="22"/>
                <w:lang w:val="en-IE"/>
              </w:rPr>
            </w:pPr>
          </w:p>
          <w:p w14:paraId="209D5FCB" w14:textId="77777777" w:rsidR="00764DB6" w:rsidRDefault="00764DB6" w:rsidP="007749A9">
            <w:pPr>
              <w:ind w:left="720"/>
              <w:rPr>
                <w:rFonts w:ascii="Aptos" w:hAnsi="Aptos" w:cstheme="minorHAnsi"/>
                <w:b/>
                <w:bCs/>
                <w:color w:val="31849B" w:themeColor="accent5" w:themeShade="BF"/>
                <w:sz w:val="22"/>
                <w:szCs w:val="22"/>
                <w:u w:val="single"/>
                <w:lang w:val="en-IE"/>
              </w:rPr>
            </w:pPr>
            <w:r w:rsidRPr="00764DB6">
              <w:rPr>
                <w:rFonts w:ascii="Aptos" w:hAnsi="Aptos" w:cstheme="minorHAnsi"/>
                <w:b/>
                <w:bCs/>
                <w:color w:val="31849B" w:themeColor="accent5" w:themeShade="BF"/>
                <w:sz w:val="22"/>
                <w:szCs w:val="22"/>
                <w:lang w:val="en-IE"/>
              </w:rPr>
              <w:t xml:space="preserve">5.70. Process L4-TRA-01-12-01 Handle Incident Information - Task Process Incident page </w:t>
            </w:r>
            <w:r w:rsidRPr="00764DB6">
              <w:rPr>
                <w:rFonts w:ascii="Aptos" w:hAnsi="Aptos" w:cstheme="minorHAnsi"/>
                <w:b/>
                <w:bCs/>
                <w:color w:val="31849B" w:themeColor="accent5" w:themeShade="BF"/>
                <w:sz w:val="22"/>
                <w:szCs w:val="22"/>
                <w:u w:val="single"/>
                <w:lang w:val="en-IE"/>
              </w:rPr>
              <w:t>572</w:t>
            </w:r>
          </w:p>
          <w:p w14:paraId="124A29FD" w14:textId="79EC8051" w:rsidR="00E61619" w:rsidRDefault="00E61619" w:rsidP="007749A9">
            <w:pPr>
              <w:jc w:val="center"/>
              <w:rPr>
                <w:rFonts w:ascii="Aptos" w:hAnsi="Aptos" w:cstheme="minorHAnsi"/>
                <w:b/>
                <w:bCs/>
                <w:color w:val="31849B" w:themeColor="accent5" w:themeShade="BF"/>
                <w:sz w:val="22"/>
                <w:szCs w:val="22"/>
                <w:u w:val="single"/>
                <w:lang w:val="en-IE"/>
              </w:rPr>
            </w:pPr>
          </w:p>
          <w:p w14:paraId="5070BFBE" w14:textId="77777777" w:rsidR="00764DB6" w:rsidRPr="00764DB6" w:rsidRDefault="00764DB6" w:rsidP="007749A9">
            <w:pPr>
              <w:ind w:left="720"/>
              <w:rPr>
                <w:rFonts w:ascii="Aptos" w:hAnsi="Aptos" w:cstheme="minorHAnsi"/>
                <w:b/>
                <w:bCs/>
                <w:color w:val="31849B" w:themeColor="accent5" w:themeShade="BF"/>
                <w:sz w:val="22"/>
                <w:szCs w:val="22"/>
                <w:lang w:val="en-IE"/>
              </w:rPr>
            </w:pPr>
            <w:r w:rsidRPr="00764DB6">
              <w:rPr>
                <w:rFonts w:ascii="Aptos" w:hAnsi="Aptos" w:cstheme="minorHAnsi"/>
                <w:b/>
                <w:bCs/>
                <w:color w:val="31849B" w:themeColor="accent5" w:themeShade="BF"/>
                <w:sz w:val="22"/>
                <w:szCs w:val="22"/>
                <w:lang w:val="en-IE"/>
              </w:rPr>
              <w:t xml:space="preserve">5.71. Process L4-TRA-01-12-Process Incidents En Route - Task Process Incident page </w:t>
            </w:r>
            <w:r w:rsidRPr="00764DB6">
              <w:rPr>
                <w:rFonts w:ascii="Aptos" w:hAnsi="Aptos" w:cstheme="minorHAnsi"/>
                <w:b/>
                <w:bCs/>
                <w:color w:val="31849B" w:themeColor="accent5" w:themeShade="BF"/>
                <w:sz w:val="22"/>
                <w:szCs w:val="22"/>
                <w:u w:val="single"/>
                <w:lang w:val="en-IE"/>
              </w:rPr>
              <w:t>580, 588</w:t>
            </w:r>
          </w:p>
          <w:p w14:paraId="3EDE0702" w14:textId="77777777" w:rsidR="00E61619" w:rsidRDefault="00E61619" w:rsidP="007749A9">
            <w:pPr>
              <w:rPr>
                <w:rFonts w:ascii="Aptos" w:hAnsi="Aptos" w:cstheme="minorHAnsi"/>
                <w:b/>
                <w:bCs/>
                <w:color w:val="31849B" w:themeColor="accent5" w:themeShade="BF"/>
                <w:sz w:val="22"/>
                <w:szCs w:val="22"/>
                <w:lang w:val="en-IE"/>
              </w:rPr>
            </w:pPr>
          </w:p>
          <w:p w14:paraId="1078C36D" w14:textId="4D7EB77E" w:rsidR="00764DB6" w:rsidRPr="00764DB6" w:rsidRDefault="00764DB6" w:rsidP="007749A9">
            <w:pPr>
              <w:ind w:left="720"/>
              <w:rPr>
                <w:rFonts w:ascii="Aptos" w:hAnsi="Aptos" w:cstheme="minorHAnsi"/>
                <w:b/>
                <w:bCs/>
                <w:color w:val="31849B" w:themeColor="accent5" w:themeShade="BF"/>
                <w:sz w:val="22"/>
                <w:szCs w:val="22"/>
                <w:lang w:val="en-IE"/>
              </w:rPr>
            </w:pPr>
            <w:r w:rsidRPr="00764DB6">
              <w:rPr>
                <w:rFonts w:ascii="Aptos" w:hAnsi="Aptos" w:cstheme="minorHAnsi"/>
                <w:b/>
                <w:bCs/>
                <w:color w:val="31849B" w:themeColor="accent5" w:themeShade="BF"/>
                <w:sz w:val="22"/>
                <w:szCs w:val="22"/>
                <w:lang w:val="en-IE"/>
              </w:rPr>
              <w:t xml:space="preserve">5.76. Process L4-TRA-01-13-Process Formalities Prior To Exit of Goods at Customs Office of Exit for Transit - Task Process Incident page </w:t>
            </w:r>
            <w:r w:rsidRPr="00764DB6">
              <w:rPr>
                <w:rFonts w:ascii="Aptos" w:hAnsi="Aptos" w:cstheme="minorHAnsi"/>
                <w:b/>
                <w:bCs/>
                <w:color w:val="31849B" w:themeColor="accent5" w:themeShade="BF"/>
                <w:sz w:val="22"/>
                <w:szCs w:val="22"/>
                <w:u w:val="single"/>
                <w:lang w:val="en-IE"/>
              </w:rPr>
              <w:t>618</w:t>
            </w:r>
          </w:p>
          <w:p w14:paraId="1A9CD8BC" w14:textId="7765731C" w:rsidR="00764DB6" w:rsidRPr="007749A9" w:rsidRDefault="00764DB6" w:rsidP="007749A9">
            <w:pPr>
              <w:rPr>
                <w:rFonts w:ascii="Aptos" w:hAnsi="Aptos" w:cstheme="minorHAnsi"/>
                <w:b/>
                <w:bCs/>
                <w:color w:val="31849B" w:themeColor="accent5" w:themeShade="BF"/>
                <w:sz w:val="22"/>
                <w:szCs w:val="22"/>
                <w:lang w:val="en-IE"/>
              </w:rPr>
            </w:pPr>
          </w:p>
          <w:p w14:paraId="348B1929" w14:textId="77777777" w:rsidR="00045C14" w:rsidRDefault="00045C14" w:rsidP="007749A9">
            <w:pPr>
              <w:rPr>
                <w:rFonts w:ascii="Aptos" w:hAnsi="Aptos" w:cstheme="minorHAnsi"/>
                <w:b/>
                <w:bCs/>
                <w:color w:val="31849B" w:themeColor="accent5" w:themeShade="BF"/>
                <w:sz w:val="22"/>
                <w:szCs w:val="22"/>
              </w:rPr>
            </w:pPr>
          </w:p>
          <w:p w14:paraId="50816353" w14:textId="415B51A2" w:rsidR="000C0BD0" w:rsidRPr="00273885" w:rsidRDefault="000C0BD0" w:rsidP="007749A9">
            <w:pPr>
              <w:rPr>
                <w:rFonts w:ascii="Aptos" w:hAnsi="Aptos" w:cstheme="minorHAnsi"/>
                <w:b/>
                <w:bCs/>
                <w:color w:val="31849B" w:themeColor="accent5" w:themeShade="BF"/>
                <w:sz w:val="22"/>
                <w:szCs w:val="22"/>
              </w:rPr>
            </w:pPr>
            <w:r>
              <w:rPr>
                <w:rFonts w:ascii="Aptos" w:hAnsi="Aptos" w:cstheme="minorHAnsi"/>
                <w:b/>
                <w:bCs/>
                <w:color w:val="31849B" w:themeColor="accent5" w:themeShade="BF"/>
                <w:sz w:val="22"/>
                <w:szCs w:val="22"/>
              </w:rPr>
              <w:t>D/</w:t>
            </w:r>
          </w:p>
          <w:p w14:paraId="6E0754F3" w14:textId="580AF813" w:rsidR="00B013A1" w:rsidRPr="00273885" w:rsidRDefault="00045C14" w:rsidP="007749A9">
            <w:pPr>
              <w:rPr>
                <w:rFonts w:ascii="Aptos" w:hAnsi="Aptos" w:cstheme="minorHAnsi"/>
                <w:b/>
                <w:bCs/>
                <w:color w:val="31849B" w:themeColor="accent5" w:themeShade="BF"/>
                <w:sz w:val="22"/>
                <w:szCs w:val="22"/>
              </w:rPr>
            </w:pPr>
            <w:r>
              <w:rPr>
                <w:rFonts w:ascii="Aptos" w:hAnsi="Aptos" w:cstheme="minorHAnsi"/>
                <w:b/>
                <w:bCs/>
                <w:color w:val="31849B" w:themeColor="accent5" w:themeShade="BF"/>
                <w:sz w:val="22"/>
                <w:szCs w:val="22"/>
                <w:lang w:val="en-IE"/>
              </w:rPr>
              <w:t>Proposed c</w:t>
            </w:r>
            <w:r w:rsidR="00B013A1" w:rsidRPr="00273885">
              <w:rPr>
                <w:rFonts w:ascii="Aptos" w:hAnsi="Aptos" w:cstheme="minorHAnsi"/>
                <w:b/>
                <w:bCs/>
                <w:color w:val="31849B" w:themeColor="accent5" w:themeShade="BF"/>
                <w:sz w:val="22"/>
                <w:szCs w:val="22"/>
                <w:lang w:val="en-IE"/>
              </w:rPr>
              <w:t xml:space="preserve">hanges in </w:t>
            </w:r>
            <w:r w:rsidR="00386C29" w:rsidRPr="00273885">
              <w:rPr>
                <w:rFonts w:ascii="Aptos" w:hAnsi="Aptos" w:cstheme="minorHAnsi"/>
                <w:b/>
                <w:bCs/>
                <w:color w:val="31849B" w:themeColor="accent5" w:themeShade="BF"/>
                <w:sz w:val="22"/>
                <w:szCs w:val="22"/>
                <w:lang w:val="en-IE"/>
              </w:rPr>
              <w:t>‘CS</w:t>
            </w:r>
            <w:r w:rsidR="00273885" w:rsidRPr="00273885">
              <w:rPr>
                <w:rFonts w:ascii="Aptos" w:hAnsi="Aptos" w:cstheme="minorHAnsi"/>
                <w:b/>
                <w:bCs/>
                <w:color w:val="31849B" w:themeColor="accent5" w:themeShade="BF"/>
                <w:sz w:val="22"/>
                <w:szCs w:val="22"/>
                <w:lang w:val="en-IE"/>
              </w:rPr>
              <w:t>/</w:t>
            </w:r>
            <w:r w:rsidR="00386C29" w:rsidRPr="00273885">
              <w:rPr>
                <w:rFonts w:ascii="Aptos" w:hAnsi="Aptos" w:cstheme="minorHAnsi"/>
                <w:b/>
                <w:bCs/>
                <w:color w:val="31849B" w:themeColor="accent5" w:themeShade="BF"/>
                <w:sz w:val="22"/>
                <w:szCs w:val="22"/>
                <w:lang w:val="en-IE"/>
              </w:rPr>
              <w:t>MIS2 Specifications for Business Statistics for NCTS-P6 (SBS)-1.0.0’ and in CS/RD2 CL057 (</w:t>
            </w:r>
            <w:r w:rsidR="00386C29" w:rsidRPr="00273885">
              <w:rPr>
                <w:rFonts w:ascii="Aptos" w:hAnsi="Aptos" w:cstheme="minorHAnsi"/>
                <w:b/>
                <w:bCs/>
                <w:color w:val="31849B" w:themeColor="accent5" w:themeShade="BF"/>
                <w:sz w:val="22"/>
                <w:szCs w:val="22"/>
              </w:rPr>
              <w:t>StatisticsType</w:t>
            </w:r>
            <w:r w:rsidR="00386C29" w:rsidRPr="00273885">
              <w:rPr>
                <w:rFonts w:ascii="Aptos" w:hAnsi="Aptos" w:cstheme="minorHAnsi"/>
                <w:b/>
                <w:bCs/>
                <w:color w:val="31849B" w:themeColor="accent5" w:themeShade="BF"/>
                <w:sz w:val="22"/>
                <w:szCs w:val="22"/>
                <w:lang w:val="en-IE"/>
              </w:rPr>
              <w:t>)</w:t>
            </w:r>
            <w:r w:rsidR="00B013A1" w:rsidRPr="00273885">
              <w:rPr>
                <w:rFonts w:ascii="Aptos" w:hAnsi="Aptos" w:cstheme="minorHAnsi"/>
                <w:b/>
                <w:bCs/>
                <w:color w:val="31849B" w:themeColor="accent5" w:themeShade="BF"/>
                <w:sz w:val="22"/>
                <w:szCs w:val="22"/>
              </w:rPr>
              <w:t>:</w:t>
            </w:r>
          </w:p>
          <w:p w14:paraId="25D3BF8B" w14:textId="77777777" w:rsidR="00B013A1" w:rsidRPr="00273885" w:rsidRDefault="00B013A1" w:rsidP="007749A9">
            <w:pPr>
              <w:rPr>
                <w:rFonts w:ascii="Aptos" w:hAnsi="Aptos" w:cstheme="minorHAnsi"/>
                <w:color w:val="31849B" w:themeColor="accent5" w:themeShade="BF"/>
                <w:sz w:val="22"/>
                <w:szCs w:val="22"/>
              </w:rPr>
            </w:pPr>
          </w:p>
          <w:p w14:paraId="60E4803A" w14:textId="122AD3A1" w:rsidR="00386C29" w:rsidRPr="00273885" w:rsidRDefault="00386C29" w:rsidP="007749A9">
            <w:pPr>
              <w:rPr>
                <w:rFonts w:ascii="Aptos" w:hAnsi="Aptos" w:cstheme="minorHAnsi"/>
                <w:color w:val="31849B" w:themeColor="accent5" w:themeShade="BF"/>
                <w:sz w:val="22"/>
                <w:szCs w:val="22"/>
              </w:rPr>
            </w:pPr>
            <w:r w:rsidRPr="00273885">
              <w:rPr>
                <w:rFonts w:ascii="Aptos" w:hAnsi="Aptos" w:cstheme="minorHAnsi"/>
                <w:color w:val="31849B" w:themeColor="accent5" w:themeShade="BF"/>
                <w:sz w:val="22"/>
                <w:szCs w:val="22"/>
              </w:rPr>
              <w:t xml:space="preserve">The codes </w:t>
            </w:r>
            <w:r w:rsidR="00273885" w:rsidRPr="00273885">
              <w:rPr>
                <w:rFonts w:ascii="Aptos" w:hAnsi="Aptos" w:cstheme="minorHAnsi"/>
                <w:color w:val="31849B" w:themeColor="accent5" w:themeShade="BF"/>
                <w:sz w:val="22"/>
                <w:szCs w:val="22"/>
              </w:rPr>
              <w:t>‘</w:t>
            </w:r>
            <w:r w:rsidRPr="00273885">
              <w:rPr>
                <w:rFonts w:ascii="Aptos" w:hAnsi="Aptos" w:cstheme="minorHAnsi"/>
                <w:color w:val="31849B" w:themeColor="accent5" w:themeShade="BF"/>
                <w:sz w:val="22"/>
                <w:szCs w:val="22"/>
              </w:rPr>
              <w:t>UUAG</w:t>
            </w:r>
            <w:r w:rsidR="00273885" w:rsidRPr="00273885">
              <w:rPr>
                <w:rFonts w:ascii="Aptos" w:hAnsi="Aptos" w:cstheme="minorHAnsi"/>
                <w:color w:val="31849B" w:themeColor="accent5" w:themeShade="BF"/>
                <w:sz w:val="22"/>
                <w:szCs w:val="22"/>
              </w:rPr>
              <w:t>’</w:t>
            </w:r>
            <w:r w:rsidRPr="00273885">
              <w:rPr>
                <w:rFonts w:ascii="Aptos" w:hAnsi="Aptos" w:cstheme="minorHAnsi"/>
                <w:color w:val="31849B" w:themeColor="accent5" w:themeShade="BF"/>
                <w:sz w:val="22"/>
                <w:szCs w:val="22"/>
              </w:rPr>
              <w:t xml:space="preserve"> and </w:t>
            </w:r>
            <w:r w:rsidR="00273885" w:rsidRPr="00273885">
              <w:rPr>
                <w:rFonts w:ascii="Aptos" w:hAnsi="Aptos" w:cstheme="minorHAnsi"/>
                <w:color w:val="31849B" w:themeColor="accent5" w:themeShade="BF"/>
                <w:sz w:val="22"/>
                <w:szCs w:val="22"/>
              </w:rPr>
              <w:t>‘</w:t>
            </w:r>
            <w:r w:rsidRPr="00273885">
              <w:rPr>
                <w:rFonts w:ascii="Aptos" w:hAnsi="Aptos" w:cstheme="minorHAnsi"/>
                <w:color w:val="31849B" w:themeColor="accent5" w:themeShade="BF"/>
                <w:sz w:val="22"/>
                <w:szCs w:val="22"/>
              </w:rPr>
              <w:t>UUAH</w:t>
            </w:r>
            <w:r w:rsidR="00273885" w:rsidRPr="00273885">
              <w:rPr>
                <w:rFonts w:ascii="Aptos" w:hAnsi="Aptos" w:cstheme="minorHAnsi"/>
                <w:color w:val="31849B" w:themeColor="accent5" w:themeShade="BF"/>
                <w:sz w:val="22"/>
                <w:szCs w:val="22"/>
              </w:rPr>
              <w:t>’</w:t>
            </w:r>
            <w:r w:rsidRPr="00273885">
              <w:rPr>
                <w:rFonts w:ascii="Aptos" w:hAnsi="Aptos" w:cstheme="minorHAnsi"/>
                <w:color w:val="31849B" w:themeColor="accent5" w:themeShade="BF"/>
                <w:sz w:val="22"/>
                <w:szCs w:val="22"/>
              </w:rPr>
              <w:t xml:space="preserve"> are added, to enable the reporting of the codes ‘7’ and ‘8’ in the message CD411D</w:t>
            </w:r>
            <w:r w:rsidR="00273885" w:rsidRPr="00273885">
              <w:rPr>
                <w:rFonts w:ascii="Aptos" w:hAnsi="Aptos" w:cstheme="minorHAnsi"/>
                <w:color w:val="31849B" w:themeColor="accent5" w:themeShade="BF"/>
                <w:sz w:val="22"/>
                <w:szCs w:val="22"/>
              </w:rPr>
              <w:t>, applicable to NCTS-P5 and NCTS-P6</w:t>
            </w:r>
            <w:r w:rsidRPr="00273885">
              <w:rPr>
                <w:rFonts w:ascii="Aptos" w:hAnsi="Aptos" w:cstheme="minorHAnsi"/>
                <w:color w:val="31849B" w:themeColor="accent5" w:themeShade="BF"/>
                <w:sz w:val="22"/>
                <w:szCs w:val="22"/>
              </w:rPr>
              <w:t>.</w:t>
            </w:r>
          </w:p>
          <w:p w14:paraId="6F1BC820" w14:textId="77777777" w:rsidR="00386C29" w:rsidRPr="00273885" w:rsidRDefault="00386C29" w:rsidP="007749A9">
            <w:pPr>
              <w:rPr>
                <w:rFonts w:ascii="Aptos" w:hAnsi="Aptos" w:cstheme="minorHAnsi"/>
                <w:color w:val="31849B" w:themeColor="accent5" w:themeShade="BF"/>
                <w:sz w:val="22"/>
                <w:szCs w:val="22"/>
              </w:rPr>
            </w:pPr>
          </w:p>
          <w:tbl>
            <w:tblPr>
              <w:tblW w:w="9351" w:type="dxa"/>
              <w:tblLook w:val="04A0" w:firstRow="1" w:lastRow="0" w:firstColumn="1" w:lastColumn="0" w:noHBand="0" w:noVBand="1"/>
            </w:tblPr>
            <w:tblGrid>
              <w:gridCol w:w="2296"/>
              <w:gridCol w:w="3511"/>
              <w:gridCol w:w="3544"/>
            </w:tblGrid>
            <w:tr w:rsidR="00273885" w:rsidRPr="00273885" w14:paraId="50B40768" w14:textId="77777777" w:rsidTr="007749A9">
              <w:trPr>
                <w:trHeight w:val="300"/>
              </w:trPr>
              <w:tc>
                <w:tcPr>
                  <w:tcW w:w="2296" w:type="dxa"/>
                  <w:tcBorders>
                    <w:top w:val="single" w:sz="4" w:space="0" w:color="auto"/>
                    <w:left w:val="single" w:sz="4" w:space="0" w:color="auto"/>
                    <w:bottom w:val="single" w:sz="4" w:space="0" w:color="auto"/>
                    <w:right w:val="single" w:sz="4" w:space="0" w:color="auto"/>
                  </w:tcBorders>
                  <w:shd w:val="clear" w:color="000000" w:fill="B5E6A2"/>
                  <w:vAlign w:val="center"/>
                  <w:hideMark/>
                </w:tcPr>
                <w:p w14:paraId="2D6D38E2" w14:textId="77777777" w:rsidR="00B013A1" w:rsidRPr="00273885" w:rsidRDefault="00B013A1" w:rsidP="007749A9">
                  <w:pPr>
                    <w:rPr>
                      <w:rFonts w:ascii="Aptos" w:hAnsi="Aptos"/>
                      <w:b/>
                      <w:bCs/>
                      <w:color w:val="31849B" w:themeColor="accent5" w:themeShade="BF"/>
                      <w:sz w:val="16"/>
                      <w:szCs w:val="16"/>
                      <w:lang w:eastAsia="en-GB"/>
                    </w:rPr>
                  </w:pPr>
                  <w:r w:rsidRPr="00273885">
                    <w:rPr>
                      <w:rFonts w:ascii="Aptos" w:hAnsi="Aptos"/>
                      <w:b/>
                      <w:bCs/>
                      <w:color w:val="31849B" w:themeColor="accent5" w:themeShade="BF"/>
                      <w:sz w:val="16"/>
                      <w:szCs w:val="16"/>
                    </w:rPr>
                    <w:t>ID</w:t>
                  </w:r>
                </w:p>
              </w:tc>
              <w:tc>
                <w:tcPr>
                  <w:tcW w:w="3511" w:type="dxa"/>
                  <w:tcBorders>
                    <w:top w:val="single" w:sz="4" w:space="0" w:color="auto"/>
                    <w:left w:val="nil"/>
                    <w:bottom w:val="single" w:sz="4" w:space="0" w:color="auto"/>
                    <w:right w:val="single" w:sz="4" w:space="0" w:color="auto"/>
                  </w:tcBorders>
                  <w:shd w:val="clear" w:color="auto" w:fill="auto"/>
                  <w:noWrap/>
                  <w:vAlign w:val="center"/>
                  <w:hideMark/>
                </w:tcPr>
                <w:p w14:paraId="522C0F0A"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UUAG</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7F49E3C5"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UUAH</w:t>
                  </w:r>
                </w:p>
              </w:tc>
            </w:tr>
            <w:tr w:rsidR="00273885" w:rsidRPr="00273885" w14:paraId="119CB522"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258D10F3"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 xml:space="preserve">Aggregation </w:t>
                  </w:r>
                </w:p>
              </w:tc>
              <w:tc>
                <w:tcPr>
                  <w:tcW w:w="3511" w:type="dxa"/>
                  <w:tcBorders>
                    <w:top w:val="nil"/>
                    <w:left w:val="nil"/>
                    <w:bottom w:val="single" w:sz="4" w:space="0" w:color="auto"/>
                    <w:right w:val="single" w:sz="4" w:space="0" w:color="auto"/>
                  </w:tcBorders>
                  <w:shd w:val="clear" w:color="auto" w:fill="auto"/>
                  <w:noWrap/>
                  <w:hideMark/>
                </w:tcPr>
                <w:p w14:paraId="2FD010E5"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w:t>
                  </w:r>
                </w:p>
              </w:tc>
              <w:tc>
                <w:tcPr>
                  <w:tcW w:w="3544" w:type="dxa"/>
                  <w:tcBorders>
                    <w:top w:val="nil"/>
                    <w:left w:val="nil"/>
                    <w:bottom w:val="single" w:sz="4" w:space="0" w:color="auto"/>
                    <w:right w:val="single" w:sz="4" w:space="0" w:color="auto"/>
                  </w:tcBorders>
                  <w:shd w:val="clear" w:color="auto" w:fill="auto"/>
                  <w:noWrap/>
                  <w:hideMark/>
                </w:tcPr>
                <w:p w14:paraId="5C24FA21"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w:t>
                  </w:r>
                </w:p>
              </w:tc>
            </w:tr>
            <w:tr w:rsidR="00273885" w:rsidRPr="00273885" w14:paraId="16971889"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43DD9778"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Used for CUP (Customs Union Performance)</w:t>
                  </w:r>
                </w:p>
              </w:tc>
              <w:tc>
                <w:tcPr>
                  <w:tcW w:w="3511" w:type="dxa"/>
                  <w:tcBorders>
                    <w:top w:val="nil"/>
                    <w:left w:val="nil"/>
                    <w:bottom w:val="single" w:sz="4" w:space="0" w:color="auto"/>
                    <w:right w:val="single" w:sz="4" w:space="0" w:color="auto"/>
                  </w:tcBorders>
                  <w:shd w:val="clear" w:color="auto" w:fill="auto"/>
                  <w:noWrap/>
                  <w:hideMark/>
                </w:tcPr>
                <w:p w14:paraId="2708A053"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w:t>
                  </w:r>
                </w:p>
              </w:tc>
              <w:tc>
                <w:tcPr>
                  <w:tcW w:w="3544" w:type="dxa"/>
                  <w:tcBorders>
                    <w:top w:val="nil"/>
                    <w:left w:val="nil"/>
                    <w:bottom w:val="single" w:sz="4" w:space="0" w:color="auto"/>
                    <w:right w:val="single" w:sz="4" w:space="0" w:color="auto"/>
                  </w:tcBorders>
                  <w:shd w:val="clear" w:color="auto" w:fill="auto"/>
                  <w:noWrap/>
                  <w:hideMark/>
                </w:tcPr>
                <w:p w14:paraId="10FB5FCE"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w:t>
                  </w:r>
                </w:p>
              </w:tc>
            </w:tr>
            <w:tr w:rsidR="00273885" w:rsidRPr="00273885" w14:paraId="4A4411E0"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3D950A2C"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Used for Risk management</w:t>
                  </w:r>
                </w:p>
              </w:tc>
              <w:tc>
                <w:tcPr>
                  <w:tcW w:w="3511" w:type="dxa"/>
                  <w:tcBorders>
                    <w:top w:val="nil"/>
                    <w:left w:val="nil"/>
                    <w:bottom w:val="single" w:sz="4" w:space="0" w:color="auto"/>
                    <w:right w:val="single" w:sz="4" w:space="0" w:color="auto"/>
                  </w:tcBorders>
                  <w:shd w:val="clear" w:color="auto" w:fill="auto"/>
                  <w:noWrap/>
                  <w:hideMark/>
                </w:tcPr>
                <w:p w14:paraId="19B421FD"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w:t>
                  </w:r>
                </w:p>
              </w:tc>
              <w:tc>
                <w:tcPr>
                  <w:tcW w:w="3544" w:type="dxa"/>
                  <w:tcBorders>
                    <w:top w:val="nil"/>
                    <w:left w:val="nil"/>
                    <w:bottom w:val="single" w:sz="4" w:space="0" w:color="auto"/>
                    <w:right w:val="single" w:sz="4" w:space="0" w:color="auto"/>
                  </w:tcBorders>
                  <w:shd w:val="clear" w:color="auto" w:fill="auto"/>
                  <w:noWrap/>
                  <w:hideMark/>
                </w:tcPr>
                <w:p w14:paraId="2E889EE2"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w:t>
                  </w:r>
                </w:p>
              </w:tc>
            </w:tr>
            <w:tr w:rsidR="00273885" w:rsidRPr="00273885" w14:paraId="4D75450B"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306EAD0C"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New Statistics type introduced for NCTS-P6</w:t>
                  </w:r>
                </w:p>
              </w:tc>
              <w:tc>
                <w:tcPr>
                  <w:tcW w:w="3511" w:type="dxa"/>
                  <w:tcBorders>
                    <w:top w:val="nil"/>
                    <w:left w:val="nil"/>
                    <w:bottom w:val="single" w:sz="4" w:space="0" w:color="auto"/>
                    <w:right w:val="single" w:sz="4" w:space="0" w:color="auto"/>
                  </w:tcBorders>
                  <w:shd w:val="clear" w:color="auto" w:fill="auto"/>
                  <w:noWrap/>
                  <w:hideMark/>
                </w:tcPr>
                <w:p w14:paraId="20F163B4"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w:t>
                  </w:r>
                </w:p>
              </w:tc>
              <w:tc>
                <w:tcPr>
                  <w:tcW w:w="3544" w:type="dxa"/>
                  <w:tcBorders>
                    <w:top w:val="nil"/>
                    <w:left w:val="nil"/>
                    <w:bottom w:val="single" w:sz="4" w:space="0" w:color="auto"/>
                    <w:right w:val="single" w:sz="4" w:space="0" w:color="auto"/>
                  </w:tcBorders>
                  <w:shd w:val="clear" w:color="auto" w:fill="auto"/>
                  <w:noWrap/>
                  <w:hideMark/>
                </w:tcPr>
                <w:p w14:paraId="678AA8A9"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w:t>
                  </w:r>
                </w:p>
              </w:tc>
            </w:tr>
            <w:tr w:rsidR="00273885" w:rsidRPr="00273885" w14:paraId="61816B9D"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26E6952F"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Statistics type Usage period</w:t>
                  </w:r>
                </w:p>
              </w:tc>
              <w:tc>
                <w:tcPr>
                  <w:tcW w:w="3511" w:type="dxa"/>
                  <w:tcBorders>
                    <w:top w:val="nil"/>
                    <w:left w:val="nil"/>
                    <w:bottom w:val="single" w:sz="4" w:space="0" w:color="auto"/>
                    <w:right w:val="single" w:sz="4" w:space="0" w:color="auto"/>
                  </w:tcBorders>
                  <w:shd w:val="clear" w:color="auto" w:fill="auto"/>
                  <w:hideMark/>
                </w:tcPr>
                <w:p w14:paraId="76F5EBE9"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During TP &amp; After TP</w:t>
                  </w:r>
                </w:p>
              </w:tc>
              <w:tc>
                <w:tcPr>
                  <w:tcW w:w="3544" w:type="dxa"/>
                  <w:tcBorders>
                    <w:top w:val="nil"/>
                    <w:left w:val="nil"/>
                    <w:bottom w:val="single" w:sz="4" w:space="0" w:color="auto"/>
                    <w:right w:val="single" w:sz="4" w:space="0" w:color="auto"/>
                  </w:tcBorders>
                  <w:shd w:val="clear" w:color="auto" w:fill="auto"/>
                  <w:hideMark/>
                </w:tcPr>
                <w:p w14:paraId="5368408E"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During TP &amp; After TP</w:t>
                  </w:r>
                </w:p>
              </w:tc>
            </w:tr>
            <w:tr w:rsidR="00273885" w:rsidRPr="00273885" w14:paraId="6ABA1DDE"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3D0A52AF"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Functional Cluster</w:t>
                  </w:r>
                </w:p>
              </w:tc>
              <w:tc>
                <w:tcPr>
                  <w:tcW w:w="3511" w:type="dxa"/>
                  <w:tcBorders>
                    <w:top w:val="nil"/>
                    <w:left w:val="nil"/>
                    <w:bottom w:val="single" w:sz="4" w:space="0" w:color="auto"/>
                    <w:right w:val="single" w:sz="4" w:space="0" w:color="auto"/>
                  </w:tcBorders>
                  <w:shd w:val="clear" w:color="auto" w:fill="auto"/>
                  <w:hideMark/>
                </w:tcPr>
                <w:p w14:paraId="5012C596"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xml:space="preserve">Mandatory Existing processes </w:t>
                  </w:r>
                </w:p>
              </w:tc>
              <w:tc>
                <w:tcPr>
                  <w:tcW w:w="3544" w:type="dxa"/>
                  <w:tcBorders>
                    <w:top w:val="nil"/>
                    <w:left w:val="nil"/>
                    <w:bottom w:val="single" w:sz="4" w:space="0" w:color="auto"/>
                    <w:right w:val="single" w:sz="4" w:space="0" w:color="auto"/>
                  </w:tcBorders>
                  <w:shd w:val="clear" w:color="auto" w:fill="auto"/>
                  <w:hideMark/>
                </w:tcPr>
                <w:p w14:paraId="7B32E64D"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xml:space="preserve">Mandatory Existing processes </w:t>
                  </w:r>
                </w:p>
              </w:tc>
            </w:tr>
            <w:tr w:rsidR="00273885" w:rsidRPr="00273885" w14:paraId="7128722E" w14:textId="77777777" w:rsidTr="007749A9">
              <w:trPr>
                <w:trHeight w:val="48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0118BE45"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Process category</w:t>
                  </w:r>
                </w:p>
              </w:tc>
              <w:tc>
                <w:tcPr>
                  <w:tcW w:w="3511" w:type="dxa"/>
                  <w:tcBorders>
                    <w:top w:val="nil"/>
                    <w:left w:val="nil"/>
                    <w:bottom w:val="single" w:sz="4" w:space="0" w:color="auto"/>
                    <w:right w:val="single" w:sz="4" w:space="0" w:color="auto"/>
                  </w:tcBorders>
                  <w:shd w:val="clear" w:color="auto" w:fill="auto"/>
                  <w:hideMark/>
                </w:tcPr>
                <w:p w14:paraId="2D4810C5"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Core Business – Specific Scenarios for Incidents “En Route”</w:t>
                  </w:r>
                </w:p>
              </w:tc>
              <w:tc>
                <w:tcPr>
                  <w:tcW w:w="3544" w:type="dxa"/>
                  <w:tcBorders>
                    <w:top w:val="nil"/>
                    <w:left w:val="nil"/>
                    <w:bottom w:val="single" w:sz="4" w:space="0" w:color="auto"/>
                    <w:right w:val="single" w:sz="4" w:space="0" w:color="auto"/>
                  </w:tcBorders>
                  <w:shd w:val="clear" w:color="auto" w:fill="auto"/>
                  <w:hideMark/>
                </w:tcPr>
                <w:p w14:paraId="40B815C8"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Core Business – Specific Scenarios for Incidents “En Route”</w:t>
                  </w:r>
                </w:p>
              </w:tc>
            </w:tr>
            <w:tr w:rsidR="00273885" w:rsidRPr="00273885" w14:paraId="071AA51C"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37B15309"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Applicable Phase</w:t>
                  </w:r>
                </w:p>
              </w:tc>
              <w:tc>
                <w:tcPr>
                  <w:tcW w:w="3511" w:type="dxa"/>
                  <w:tcBorders>
                    <w:top w:val="nil"/>
                    <w:left w:val="nil"/>
                    <w:bottom w:val="single" w:sz="4" w:space="0" w:color="auto"/>
                    <w:right w:val="single" w:sz="4" w:space="0" w:color="auto"/>
                  </w:tcBorders>
                  <w:shd w:val="clear" w:color="auto" w:fill="auto"/>
                  <w:hideMark/>
                </w:tcPr>
                <w:p w14:paraId="28CB51B8"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NCTS-P6</w:t>
                  </w:r>
                </w:p>
              </w:tc>
              <w:tc>
                <w:tcPr>
                  <w:tcW w:w="3544" w:type="dxa"/>
                  <w:tcBorders>
                    <w:top w:val="nil"/>
                    <w:left w:val="nil"/>
                    <w:bottom w:val="single" w:sz="4" w:space="0" w:color="auto"/>
                    <w:right w:val="single" w:sz="4" w:space="0" w:color="auto"/>
                  </w:tcBorders>
                  <w:shd w:val="clear" w:color="auto" w:fill="auto"/>
                  <w:hideMark/>
                </w:tcPr>
                <w:p w14:paraId="1B0AC455"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NCTS-P6</w:t>
                  </w:r>
                </w:p>
              </w:tc>
            </w:tr>
            <w:tr w:rsidR="00273885" w:rsidRPr="00273885" w14:paraId="285D83AF" w14:textId="77777777" w:rsidTr="007749A9">
              <w:trPr>
                <w:trHeight w:val="72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243CC770"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lastRenderedPageBreak/>
                    <w:t>Statistics type</w:t>
                  </w:r>
                </w:p>
              </w:tc>
              <w:tc>
                <w:tcPr>
                  <w:tcW w:w="3511" w:type="dxa"/>
                  <w:tcBorders>
                    <w:top w:val="nil"/>
                    <w:left w:val="nil"/>
                    <w:bottom w:val="single" w:sz="4" w:space="0" w:color="auto"/>
                    <w:right w:val="single" w:sz="4" w:space="0" w:color="auto"/>
                  </w:tcBorders>
                  <w:shd w:val="clear" w:color="auto" w:fill="auto"/>
                  <w:hideMark/>
                </w:tcPr>
                <w:p w14:paraId="4ABBEA3B"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Number of incidents of type '7' (Seals  added at Office of Transit as per National regulation.) notified to departure</w:t>
                  </w:r>
                </w:p>
              </w:tc>
              <w:tc>
                <w:tcPr>
                  <w:tcW w:w="3544" w:type="dxa"/>
                  <w:tcBorders>
                    <w:top w:val="nil"/>
                    <w:left w:val="nil"/>
                    <w:bottom w:val="single" w:sz="4" w:space="0" w:color="auto"/>
                    <w:right w:val="single" w:sz="4" w:space="0" w:color="auto"/>
                  </w:tcBorders>
                  <w:shd w:val="clear" w:color="auto" w:fill="auto"/>
                  <w:hideMark/>
                </w:tcPr>
                <w:p w14:paraId="2615AB68" w14:textId="5878FCD1"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Number of incidents of type '8' (Without supervision of customs, goods were transferred to other means of transport - Art.305(3) of UCC/IA.) notified to departure</w:t>
                  </w:r>
                </w:p>
              </w:tc>
            </w:tr>
            <w:tr w:rsidR="00273885" w:rsidRPr="00273885" w14:paraId="7CBCE3A1"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26918E51"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Year</w:t>
                  </w:r>
                </w:p>
              </w:tc>
              <w:tc>
                <w:tcPr>
                  <w:tcW w:w="3511" w:type="dxa"/>
                  <w:tcBorders>
                    <w:top w:val="nil"/>
                    <w:left w:val="nil"/>
                    <w:bottom w:val="single" w:sz="4" w:space="0" w:color="auto"/>
                    <w:right w:val="single" w:sz="4" w:space="0" w:color="auto"/>
                  </w:tcBorders>
                  <w:shd w:val="clear" w:color="auto" w:fill="auto"/>
                  <w:noWrap/>
                  <w:hideMark/>
                </w:tcPr>
                <w:p w14:paraId="390D86AD" w14:textId="29322F2B" w:rsidR="00B013A1" w:rsidRPr="00273885" w:rsidRDefault="00764DB6"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X</w:t>
                  </w:r>
                </w:p>
              </w:tc>
              <w:tc>
                <w:tcPr>
                  <w:tcW w:w="3544" w:type="dxa"/>
                  <w:tcBorders>
                    <w:top w:val="nil"/>
                    <w:left w:val="nil"/>
                    <w:bottom w:val="single" w:sz="4" w:space="0" w:color="auto"/>
                    <w:right w:val="single" w:sz="4" w:space="0" w:color="auto"/>
                  </w:tcBorders>
                  <w:shd w:val="clear" w:color="auto" w:fill="auto"/>
                  <w:noWrap/>
                  <w:hideMark/>
                </w:tcPr>
                <w:p w14:paraId="56F47F1A"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x</w:t>
                  </w:r>
                </w:p>
              </w:tc>
            </w:tr>
            <w:tr w:rsidR="00273885" w:rsidRPr="00273885" w14:paraId="32866FCF"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757599DC"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Month</w:t>
                  </w:r>
                </w:p>
              </w:tc>
              <w:tc>
                <w:tcPr>
                  <w:tcW w:w="3511" w:type="dxa"/>
                  <w:tcBorders>
                    <w:top w:val="nil"/>
                    <w:left w:val="nil"/>
                    <w:bottom w:val="single" w:sz="4" w:space="0" w:color="auto"/>
                    <w:right w:val="single" w:sz="4" w:space="0" w:color="auto"/>
                  </w:tcBorders>
                  <w:shd w:val="clear" w:color="auto" w:fill="auto"/>
                  <w:noWrap/>
                  <w:hideMark/>
                </w:tcPr>
                <w:p w14:paraId="3B9C8F39" w14:textId="0D89324F" w:rsidR="00B013A1" w:rsidRPr="00273885" w:rsidRDefault="00764DB6"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X</w:t>
                  </w:r>
                </w:p>
              </w:tc>
              <w:tc>
                <w:tcPr>
                  <w:tcW w:w="3544" w:type="dxa"/>
                  <w:tcBorders>
                    <w:top w:val="nil"/>
                    <w:left w:val="nil"/>
                    <w:bottom w:val="single" w:sz="4" w:space="0" w:color="auto"/>
                    <w:right w:val="single" w:sz="4" w:space="0" w:color="auto"/>
                  </w:tcBorders>
                  <w:shd w:val="clear" w:color="auto" w:fill="auto"/>
                  <w:noWrap/>
                  <w:hideMark/>
                </w:tcPr>
                <w:p w14:paraId="002F52C1"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x</w:t>
                  </w:r>
                </w:p>
              </w:tc>
            </w:tr>
            <w:tr w:rsidR="00273885" w:rsidRPr="00273885" w14:paraId="75E1829B" w14:textId="77777777" w:rsidTr="007749A9">
              <w:trPr>
                <w:trHeight w:val="48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6A7C2CCB"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 xml:space="preserve">Country code of Office of </w:t>
                  </w:r>
                  <w:r w:rsidRPr="00273885">
                    <w:rPr>
                      <w:rFonts w:ascii="Aptos" w:hAnsi="Aptos"/>
                      <w:b/>
                      <w:bCs/>
                      <w:color w:val="31849B" w:themeColor="accent5" w:themeShade="BF"/>
                      <w:sz w:val="16"/>
                      <w:szCs w:val="16"/>
                    </w:rPr>
                    <w:br/>
                    <w:t>Departure</w:t>
                  </w:r>
                </w:p>
              </w:tc>
              <w:tc>
                <w:tcPr>
                  <w:tcW w:w="3511" w:type="dxa"/>
                  <w:tcBorders>
                    <w:top w:val="nil"/>
                    <w:left w:val="nil"/>
                    <w:bottom w:val="single" w:sz="4" w:space="0" w:color="auto"/>
                    <w:right w:val="single" w:sz="4" w:space="0" w:color="auto"/>
                  </w:tcBorders>
                  <w:shd w:val="clear" w:color="auto" w:fill="auto"/>
                  <w:noWrap/>
                  <w:hideMark/>
                </w:tcPr>
                <w:p w14:paraId="38CF52BF"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SC</w:t>
                  </w:r>
                </w:p>
              </w:tc>
              <w:tc>
                <w:tcPr>
                  <w:tcW w:w="3544" w:type="dxa"/>
                  <w:tcBorders>
                    <w:top w:val="nil"/>
                    <w:left w:val="nil"/>
                    <w:bottom w:val="single" w:sz="4" w:space="0" w:color="auto"/>
                    <w:right w:val="single" w:sz="4" w:space="0" w:color="auto"/>
                  </w:tcBorders>
                  <w:shd w:val="clear" w:color="auto" w:fill="auto"/>
                  <w:noWrap/>
                  <w:hideMark/>
                </w:tcPr>
                <w:p w14:paraId="04A62B8D"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SC</w:t>
                  </w:r>
                </w:p>
              </w:tc>
            </w:tr>
            <w:tr w:rsidR="00273885" w:rsidRPr="00273885" w14:paraId="401E9D28" w14:textId="77777777" w:rsidTr="007749A9">
              <w:trPr>
                <w:trHeight w:val="48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675C71F6"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 xml:space="preserve">Country code of Office of </w:t>
                  </w:r>
                  <w:r w:rsidRPr="00273885">
                    <w:rPr>
                      <w:rFonts w:ascii="Aptos" w:hAnsi="Aptos"/>
                      <w:b/>
                      <w:bCs/>
                      <w:color w:val="31849B" w:themeColor="accent5" w:themeShade="BF"/>
                      <w:sz w:val="16"/>
                      <w:szCs w:val="16"/>
                    </w:rPr>
                    <w:br/>
                    <w:t>Destination</w:t>
                  </w:r>
                </w:p>
              </w:tc>
              <w:tc>
                <w:tcPr>
                  <w:tcW w:w="3511" w:type="dxa"/>
                  <w:tcBorders>
                    <w:top w:val="nil"/>
                    <w:left w:val="nil"/>
                    <w:bottom w:val="single" w:sz="4" w:space="0" w:color="auto"/>
                    <w:right w:val="single" w:sz="4" w:space="0" w:color="auto"/>
                  </w:tcBorders>
                  <w:shd w:val="clear" w:color="auto" w:fill="auto"/>
                  <w:noWrap/>
                  <w:hideMark/>
                </w:tcPr>
                <w:p w14:paraId="608CDBBB"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c>
                <w:tcPr>
                  <w:tcW w:w="3544" w:type="dxa"/>
                  <w:tcBorders>
                    <w:top w:val="nil"/>
                    <w:left w:val="nil"/>
                    <w:bottom w:val="single" w:sz="4" w:space="0" w:color="auto"/>
                    <w:right w:val="single" w:sz="4" w:space="0" w:color="auto"/>
                  </w:tcBorders>
                  <w:shd w:val="clear" w:color="auto" w:fill="auto"/>
                  <w:noWrap/>
                  <w:hideMark/>
                </w:tcPr>
                <w:p w14:paraId="16D68E52"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r>
            <w:tr w:rsidR="00273885" w:rsidRPr="00273885" w14:paraId="1BFCD1CB"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717FD84D"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Country code of Country of Dispatch</w:t>
                  </w:r>
                </w:p>
              </w:tc>
              <w:tc>
                <w:tcPr>
                  <w:tcW w:w="3511" w:type="dxa"/>
                  <w:tcBorders>
                    <w:top w:val="nil"/>
                    <w:left w:val="nil"/>
                    <w:bottom w:val="single" w:sz="4" w:space="0" w:color="auto"/>
                    <w:right w:val="single" w:sz="4" w:space="0" w:color="auto"/>
                  </w:tcBorders>
                  <w:shd w:val="clear" w:color="auto" w:fill="auto"/>
                  <w:noWrap/>
                  <w:hideMark/>
                </w:tcPr>
                <w:p w14:paraId="5099FAD5"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c>
                <w:tcPr>
                  <w:tcW w:w="3544" w:type="dxa"/>
                  <w:tcBorders>
                    <w:top w:val="nil"/>
                    <w:left w:val="nil"/>
                    <w:bottom w:val="single" w:sz="4" w:space="0" w:color="auto"/>
                    <w:right w:val="single" w:sz="4" w:space="0" w:color="auto"/>
                  </w:tcBorders>
                  <w:shd w:val="clear" w:color="auto" w:fill="auto"/>
                  <w:noWrap/>
                  <w:hideMark/>
                </w:tcPr>
                <w:p w14:paraId="3E3896C5"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r>
            <w:tr w:rsidR="00273885" w:rsidRPr="00273885" w14:paraId="5477827C"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4D092480"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Country code of Country of Destination</w:t>
                  </w:r>
                </w:p>
              </w:tc>
              <w:tc>
                <w:tcPr>
                  <w:tcW w:w="3511" w:type="dxa"/>
                  <w:tcBorders>
                    <w:top w:val="nil"/>
                    <w:left w:val="nil"/>
                    <w:bottom w:val="single" w:sz="4" w:space="0" w:color="auto"/>
                    <w:right w:val="single" w:sz="4" w:space="0" w:color="auto"/>
                  </w:tcBorders>
                  <w:shd w:val="clear" w:color="auto" w:fill="auto"/>
                  <w:noWrap/>
                  <w:hideMark/>
                </w:tcPr>
                <w:p w14:paraId="72CA0E79"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c>
                <w:tcPr>
                  <w:tcW w:w="3544" w:type="dxa"/>
                  <w:tcBorders>
                    <w:top w:val="nil"/>
                    <w:left w:val="nil"/>
                    <w:bottom w:val="single" w:sz="4" w:space="0" w:color="auto"/>
                    <w:right w:val="single" w:sz="4" w:space="0" w:color="auto"/>
                  </w:tcBorders>
                  <w:shd w:val="clear" w:color="auto" w:fill="auto"/>
                  <w:noWrap/>
                  <w:hideMark/>
                </w:tcPr>
                <w:p w14:paraId="4C9A3F34"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r>
            <w:tr w:rsidR="00273885" w:rsidRPr="00273885" w14:paraId="3A6B7789"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07D5ABA9"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Country of Guarantee</w:t>
                  </w:r>
                </w:p>
              </w:tc>
              <w:tc>
                <w:tcPr>
                  <w:tcW w:w="3511" w:type="dxa"/>
                  <w:tcBorders>
                    <w:top w:val="nil"/>
                    <w:left w:val="nil"/>
                    <w:bottom w:val="single" w:sz="4" w:space="0" w:color="auto"/>
                    <w:right w:val="single" w:sz="4" w:space="0" w:color="auto"/>
                  </w:tcBorders>
                  <w:shd w:val="clear" w:color="auto" w:fill="auto"/>
                  <w:noWrap/>
                  <w:hideMark/>
                </w:tcPr>
                <w:p w14:paraId="2B27395A"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c>
                <w:tcPr>
                  <w:tcW w:w="3544" w:type="dxa"/>
                  <w:tcBorders>
                    <w:top w:val="nil"/>
                    <w:left w:val="nil"/>
                    <w:bottom w:val="single" w:sz="4" w:space="0" w:color="auto"/>
                    <w:right w:val="single" w:sz="4" w:space="0" w:color="auto"/>
                  </w:tcBorders>
                  <w:shd w:val="clear" w:color="auto" w:fill="auto"/>
                  <w:noWrap/>
                  <w:hideMark/>
                </w:tcPr>
                <w:p w14:paraId="1AD00C10"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r>
            <w:tr w:rsidR="00273885" w:rsidRPr="00273885" w14:paraId="1359132F"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47D5A5AD"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Country code of Office of Incident Registration</w:t>
                  </w:r>
                </w:p>
              </w:tc>
              <w:tc>
                <w:tcPr>
                  <w:tcW w:w="3511" w:type="dxa"/>
                  <w:tcBorders>
                    <w:top w:val="nil"/>
                    <w:left w:val="nil"/>
                    <w:bottom w:val="single" w:sz="4" w:space="0" w:color="auto"/>
                    <w:right w:val="single" w:sz="4" w:space="0" w:color="auto"/>
                  </w:tcBorders>
                  <w:shd w:val="clear" w:color="auto" w:fill="auto"/>
                  <w:noWrap/>
                  <w:hideMark/>
                </w:tcPr>
                <w:p w14:paraId="6A41AEB1"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OC</w:t>
                  </w:r>
                </w:p>
              </w:tc>
              <w:tc>
                <w:tcPr>
                  <w:tcW w:w="3544" w:type="dxa"/>
                  <w:tcBorders>
                    <w:top w:val="nil"/>
                    <w:left w:val="nil"/>
                    <w:bottom w:val="single" w:sz="4" w:space="0" w:color="auto"/>
                    <w:right w:val="single" w:sz="4" w:space="0" w:color="auto"/>
                  </w:tcBorders>
                  <w:shd w:val="clear" w:color="auto" w:fill="auto"/>
                  <w:noWrap/>
                  <w:hideMark/>
                </w:tcPr>
                <w:p w14:paraId="74D7BC20"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OC</w:t>
                  </w:r>
                </w:p>
              </w:tc>
            </w:tr>
            <w:tr w:rsidR="00273885" w:rsidRPr="00273885" w14:paraId="717F3619"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5B41B9C7"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Country code of Office of Enquiry</w:t>
                  </w:r>
                </w:p>
              </w:tc>
              <w:tc>
                <w:tcPr>
                  <w:tcW w:w="3511" w:type="dxa"/>
                  <w:tcBorders>
                    <w:top w:val="nil"/>
                    <w:left w:val="nil"/>
                    <w:bottom w:val="single" w:sz="4" w:space="0" w:color="auto"/>
                    <w:right w:val="single" w:sz="4" w:space="0" w:color="auto"/>
                  </w:tcBorders>
                  <w:shd w:val="clear" w:color="auto" w:fill="auto"/>
                  <w:noWrap/>
                  <w:hideMark/>
                </w:tcPr>
                <w:p w14:paraId="038100FB"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c>
                <w:tcPr>
                  <w:tcW w:w="3544" w:type="dxa"/>
                  <w:tcBorders>
                    <w:top w:val="nil"/>
                    <w:left w:val="nil"/>
                    <w:bottom w:val="single" w:sz="4" w:space="0" w:color="auto"/>
                    <w:right w:val="single" w:sz="4" w:space="0" w:color="auto"/>
                  </w:tcBorders>
                  <w:shd w:val="clear" w:color="auto" w:fill="auto"/>
                  <w:noWrap/>
                  <w:hideMark/>
                </w:tcPr>
                <w:p w14:paraId="070F5010"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r>
            <w:tr w:rsidR="00273885" w:rsidRPr="00273885" w14:paraId="0CB8101B"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384B5771"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Country code of Office of Recovery</w:t>
                  </w:r>
                </w:p>
              </w:tc>
              <w:tc>
                <w:tcPr>
                  <w:tcW w:w="3511" w:type="dxa"/>
                  <w:tcBorders>
                    <w:top w:val="nil"/>
                    <w:left w:val="nil"/>
                    <w:bottom w:val="single" w:sz="4" w:space="0" w:color="auto"/>
                    <w:right w:val="single" w:sz="4" w:space="0" w:color="auto"/>
                  </w:tcBorders>
                  <w:shd w:val="clear" w:color="auto" w:fill="auto"/>
                  <w:noWrap/>
                  <w:hideMark/>
                </w:tcPr>
                <w:p w14:paraId="3D66555B"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c>
                <w:tcPr>
                  <w:tcW w:w="3544" w:type="dxa"/>
                  <w:tcBorders>
                    <w:top w:val="nil"/>
                    <w:left w:val="nil"/>
                    <w:bottom w:val="single" w:sz="4" w:space="0" w:color="auto"/>
                    <w:right w:val="single" w:sz="4" w:space="0" w:color="auto"/>
                  </w:tcBorders>
                  <w:shd w:val="clear" w:color="auto" w:fill="auto"/>
                  <w:noWrap/>
                  <w:hideMark/>
                </w:tcPr>
                <w:p w14:paraId="19E54C98"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w:t>
                  </w:r>
                </w:p>
              </w:tc>
            </w:tr>
            <w:tr w:rsidR="00273885" w:rsidRPr="00273885" w14:paraId="2BB66B8C" w14:textId="77777777" w:rsidTr="007749A9">
              <w:trPr>
                <w:trHeight w:val="72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0C4E87B8"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Definition</w:t>
                  </w:r>
                </w:p>
              </w:tc>
              <w:tc>
                <w:tcPr>
                  <w:tcW w:w="3511" w:type="dxa"/>
                  <w:tcBorders>
                    <w:top w:val="nil"/>
                    <w:left w:val="nil"/>
                    <w:bottom w:val="single" w:sz="4" w:space="0" w:color="auto"/>
                    <w:right w:val="single" w:sz="4" w:space="0" w:color="auto"/>
                  </w:tcBorders>
                  <w:shd w:val="clear" w:color="auto" w:fill="auto"/>
                  <w:hideMark/>
                </w:tcPr>
                <w:p w14:paraId="3BB96241"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xml:space="preserve">Number of Incidents </w:t>
                  </w:r>
                  <w:proofErr w:type="spellStart"/>
                  <w:r w:rsidRPr="00273885">
                    <w:rPr>
                      <w:rFonts w:ascii="Aptos" w:hAnsi="Aptos"/>
                      <w:color w:val="31849B" w:themeColor="accent5" w:themeShade="BF"/>
                      <w:sz w:val="16"/>
                      <w:szCs w:val="16"/>
                    </w:rPr>
                    <w:t>en</w:t>
                  </w:r>
                  <w:proofErr w:type="spellEnd"/>
                  <w:r w:rsidRPr="00273885">
                    <w:rPr>
                      <w:rFonts w:ascii="Aptos" w:hAnsi="Aptos"/>
                      <w:color w:val="31849B" w:themeColor="accent5" w:themeShade="BF"/>
                      <w:sz w:val="16"/>
                      <w:szCs w:val="16"/>
                    </w:rPr>
                    <w:t xml:space="preserve"> route registered at departure (IE180 received) for which the Data Item 'Incident code' is '7'. Split per country of incident.</w:t>
                  </w:r>
                </w:p>
              </w:tc>
              <w:tc>
                <w:tcPr>
                  <w:tcW w:w="3544" w:type="dxa"/>
                  <w:tcBorders>
                    <w:top w:val="nil"/>
                    <w:left w:val="nil"/>
                    <w:bottom w:val="single" w:sz="4" w:space="0" w:color="auto"/>
                    <w:right w:val="single" w:sz="4" w:space="0" w:color="auto"/>
                  </w:tcBorders>
                  <w:shd w:val="clear" w:color="auto" w:fill="auto"/>
                  <w:hideMark/>
                </w:tcPr>
                <w:p w14:paraId="51FB2B3C"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xml:space="preserve">Number of Incidents </w:t>
                  </w:r>
                  <w:proofErr w:type="spellStart"/>
                  <w:r w:rsidRPr="00273885">
                    <w:rPr>
                      <w:rFonts w:ascii="Aptos" w:hAnsi="Aptos"/>
                      <w:color w:val="31849B" w:themeColor="accent5" w:themeShade="BF"/>
                      <w:sz w:val="16"/>
                      <w:szCs w:val="16"/>
                    </w:rPr>
                    <w:t>en</w:t>
                  </w:r>
                  <w:proofErr w:type="spellEnd"/>
                  <w:r w:rsidRPr="00273885">
                    <w:rPr>
                      <w:rFonts w:ascii="Aptos" w:hAnsi="Aptos"/>
                      <w:color w:val="31849B" w:themeColor="accent5" w:themeShade="BF"/>
                      <w:sz w:val="16"/>
                      <w:szCs w:val="16"/>
                    </w:rPr>
                    <w:t xml:space="preserve"> route registered at departure (IE180 received) for which the Data Item 'Incident code' is '8'. Split per country of incident.</w:t>
                  </w:r>
                </w:p>
              </w:tc>
            </w:tr>
            <w:tr w:rsidR="00273885" w:rsidRPr="00273885" w14:paraId="52EA3C29" w14:textId="77777777" w:rsidTr="007749A9">
              <w:trPr>
                <w:trHeight w:val="72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1048B008"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Triggering event</w:t>
                  </w:r>
                </w:p>
              </w:tc>
              <w:tc>
                <w:tcPr>
                  <w:tcW w:w="3511" w:type="dxa"/>
                  <w:tcBorders>
                    <w:top w:val="nil"/>
                    <w:left w:val="nil"/>
                    <w:bottom w:val="single" w:sz="4" w:space="0" w:color="auto"/>
                    <w:right w:val="single" w:sz="4" w:space="0" w:color="auto"/>
                  </w:tcBorders>
                  <w:shd w:val="clear" w:color="auto" w:fill="auto"/>
                  <w:hideMark/>
                </w:tcPr>
                <w:p w14:paraId="4F95D209"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xml:space="preserve">Allocation of operation </w:t>
                  </w:r>
                  <w:proofErr w:type="gramStart"/>
                  <w:r w:rsidRPr="00273885">
                    <w:rPr>
                      <w:rFonts w:ascii="Aptos" w:hAnsi="Aptos"/>
                      <w:color w:val="31849B" w:themeColor="accent5" w:themeShade="BF"/>
                      <w:sz w:val="16"/>
                      <w:szCs w:val="16"/>
                    </w:rPr>
                    <w:t>state</w:t>
                  </w:r>
                  <w:proofErr w:type="gramEnd"/>
                  <w:r w:rsidRPr="00273885">
                    <w:rPr>
                      <w:rFonts w:ascii="Aptos" w:hAnsi="Aptos"/>
                      <w:color w:val="31849B" w:themeColor="accent5" w:themeShade="BF"/>
                      <w:sz w:val="16"/>
                      <w:szCs w:val="16"/>
                    </w:rPr>
                    <w:t xml:space="preserve"> "Movement released", "Arrived", "Enquiry recommended", "Under enquiry procedure" or "Movement under resolution"</w:t>
                  </w:r>
                </w:p>
              </w:tc>
              <w:tc>
                <w:tcPr>
                  <w:tcW w:w="3544" w:type="dxa"/>
                  <w:tcBorders>
                    <w:top w:val="nil"/>
                    <w:left w:val="nil"/>
                    <w:bottom w:val="single" w:sz="4" w:space="0" w:color="auto"/>
                    <w:right w:val="single" w:sz="4" w:space="0" w:color="auto"/>
                  </w:tcBorders>
                  <w:shd w:val="clear" w:color="auto" w:fill="auto"/>
                  <w:hideMark/>
                </w:tcPr>
                <w:p w14:paraId="41A786C6"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 xml:space="preserve">Allocation of operation </w:t>
                  </w:r>
                  <w:proofErr w:type="gramStart"/>
                  <w:r w:rsidRPr="00273885">
                    <w:rPr>
                      <w:rFonts w:ascii="Aptos" w:hAnsi="Aptos"/>
                      <w:color w:val="31849B" w:themeColor="accent5" w:themeShade="BF"/>
                      <w:sz w:val="16"/>
                      <w:szCs w:val="16"/>
                    </w:rPr>
                    <w:t>state</w:t>
                  </w:r>
                  <w:proofErr w:type="gramEnd"/>
                  <w:r w:rsidRPr="00273885">
                    <w:rPr>
                      <w:rFonts w:ascii="Aptos" w:hAnsi="Aptos"/>
                      <w:color w:val="31849B" w:themeColor="accent5" w:themeShade="BF"/>
                      <w:sz w:val="16"/>
                      <w:szCs w:val="16"/>
                    </w:rPr>
                    <w:t xml:space="preserve"> "Movement released", "Arrived", "Enquiry recommended", "Under enquiry procedure" or "Movement under resolution"</w:t>
                  </w:r>
                </w:p>
              </w:tc>
            </w:tr>
            <w:tr w:rsidR="00273885" w:rsidRPr="00273885" w14:paraId="45DDEEBA" w14:textId="77777777" w:rsidTr="007749A9">
              <w:trPr>
                <w:trHeight w:val="2851"/>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7F12CFC0"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Technical definition</w:t>
                  </w:r>
                </w:p>
              </w:tc>
              <w:tc>
                <w:tcPr>
                  <w:tcW w:w="3511" w:type="dxa"/>
                  <w:tcBorders>
                    <w:top w:val="nil"/>
                    <w:left w:val="nil"/>
                    <w:bottom w:val="single" w:sz="4" w:space="0" w:color="auto"/>
                    <w:right w:val="single" w:sz="4" w:space="0" w:color="auto"/>
                  </w:tcBorders>
                  <w:shd w:val="clear" w:color="auto" w:fill="auto"/>
                  <w:hideMark/>
                </w:tcPr>
                <w:p w14:paraId="0FB8F74F"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Number of transit movements that are in the state, which is in SET {"Movement released", "Arrived", "Enquiry recommended", "Under enquiry procedure" or "Movement under resolution"} with IE180 exchanged, for which:</w:t>
                  </w:r>
                  <w:r w:rsidRPr="00273885">
                    <w:rPr>
                      <w:rFonts w:ascii="Aptos" w:hAnsi="Aptos"/>
                      <w:color w:val="31849B" w:themeColor="accent5" w:themeShade="BF"/>
                      <w:sz w:val="16"/>
                      <w:szCs w:val="16"/>
                    </w:rPr>
                    <w:br/>
                    <w:t>/IE180/</w:t>
                  </w:r>
                  <w:proofErr w:type="spellStart"/>
                  <w:r w:rsidRPr="00273885">
                    <w:rPr>
                      <w:rFonts w:ascii="Aptos" w:hAnsi="Aptos"/>
                      <w:color w:val="31849B" w:themeColor="accent5" w:themeShade="BF"/>
                      <w:sz w:val="16"/>
                      <w:szCs w:val="16"/>
                    </w:rPr>
                    <w:t>TransitOperation</w:t>
                  </w:r>
                  <w:proofErr w:type="spellEnd"/>
                  <w:r w:rsidRPr="00273885">
                    <w:rPr>
                      <w:rFonts w:ascii="Aptos" w:hAnsi="Aptos"/>
                      <w:color w:val="31849B" w:themeColor="accent5" w:themeShade="BF"/>
                      <w:sz w:val="16"/>
                      <w:szCs w:val="16"/>
                    </w:rPr>
                    <w:t>/</w:t>
                  </w:r>
                  <w:proofErr w:type="spellStart"/>
                  <w:r w:rsidRPr="00273885">
                    <w:rPr>
                      <w:rFonts w:ascii="Aptos" w:hAnsi="Aptos"/>
                      <w:color w:val="31849B" w:themeColor="accent5" w:themeShade="BF"/>
                      <w:sz w:val="16"/>
                      <w:szCs w:val="16"/>
                    </w:rPr>
                    <w:t>incidentNotificationDateAndTime</w:t>
                  </w:r>
                  <w:proofErr w:type="spellEnd"/>
                  <w:r w:rsidRPr="00273885">
                    <w:rPr>
                      <w:rFonts w:ascii="Aptos" w:hAnsi="Aptos"/>
                      <w:color w:val="31849B" w:themeColor="accent5" w:themeShade="BF"/>
                      <w:sz w:val="16"/>
                      <w:szCs w:val="16"/>
                    </w:rPr>
                    <w:t xml:space="preserve"> is included in the Reporting Period</w:t>
                  </w:r>
                  <w:r w:rsidRPr="00273885">
                    <w:rPr>
                      <w:rFonts w:ascii="Aptos" w:hAnsi="Aptos"/>
                      <w:color w:val="31849B" w:themeColor="accent5" w:themeShade="BF"/>
                      <w:sz w:val="16"/>
                      <w:szCs w:val="16"/>
                    </w:rPr>
                    <w:br/>
                    <w:t>AND</w:t>
                  </w:r>
                  <w:r w:rsidRPr="00273885">
                    <w:rPr>
                      <w:rFonts w:ascii="Aptos" w:hAnsi="Aptos"/>
                      <w:color w:val="31849B" w:themeColor="accent5" w:themeShade="BF"/>
                      <w:sz w:val="16"/>
                      <w:szCs w:val="16"/>
                    </w:rPr>
                    <w:br/>
                    <w:t>/IE180/Consignment/Incident/code is EQUAL to '7'.</w:t>
                  </w:r>
                  <w:r w:rsidRPr="00273885">
                    <w:rPr>
                      <w:rFonts w:ascii="Aptos" w:hAnsi="Aptos"/>
                      <w:color w:val="31849B" w:themeColor="accent5" w:themeShade="BF"/>
                      <w:sz w:val="16"/>
                      <w:szCs w:val="16"/>
                    </w:rPr>
                    <w:br/>
                    <w:t>Split per country of the Office of Incident Registration (the first two characters of the /IE180/</w:t>
                  </w:r>
                  <w:proofErr w:type="spellStart"/>
                  <w:r w:rsidRPr="00273885">
                    <w:rPr>
                      <w:rFonts w:ascii="Aptos" w:hAnsi="Aptos"/>
                      <w:color w:val="31849B" w:themeColor="accent5" w:themeShade="BF"/>
                      <w:sz w:val="16"/>
                      <w:szCs w:val="16"/>
                    </w:rPr>
                    <w:t>CustomsOfficeOfIncidentRegistration</w:t>
                  </w:r>
                  <w:proofErr w:type="spellEnd"/>
                  <w:r w:rsidRPr="00273885">
                    <w:rPr>
                      <w:rFonts w:ascii="Aptos" w:hAnsi="Aptos"/>
                      <w:color w:val="31849B" w:themeColor="accent5" w:themeShade="BF"/>
                      <w:sz w:val="16"/>
                      <w:szCs w:val="16"/>
                    </w:rPr>
                    <w:t>/</w:t>
                  </w:r>
                  <w:proofErr w:type="spellStart"/>
                  <w:r w:rsidRPr="00273885">
                    <w:rPr>
                      <w:rFonts w:ascii="Aptos" w:hAnsi="Aptos"/>
                      <w:color w:val="31849B" w:themeColor="accent5" w:themeShade="BF"/>
                      <w:sz w:val="16"/>
                      <w:szCs w:val="16"/>
                    </w:rPr>
                    <w:t>referenceNumber</w:t>
                  </w:r>
                  <w:proofErr w:type="spellEnd"/>
                  <w:r w:rsidRPr="00273885">
                    <w:rPr>
                      <w:rFonts w:ascii="Aptos" w:hAnsi="Aptos"/>
                      <w:color w:val="31849B" w:themeColor="accent5" w:themeShade="BF"/>
                      <w:sz w:val="16"/>
                      <w:szCs w:val="16"/>
                    </w:rPr>
                    <w:t>).</w:t>
                  </w:r>
                </w:p>
              </w:tc>
              <w:tc>
                <w:tcPr>
                  <w:tcW w:w="3544" w:type="dxa"/>
                  <w:tcBorders>
                    <w:top w:val="nil"/>
                    <w:left w:val="nil"/>
                    <w:bottom w:val="single" w:sz="4" w:space="0" w:color="auto"/>
                    <w:right w:val="single" w:sz="4" w:space="0" w:color="auto"/>
                  </w:tcBorders>
                  <w:shd w:val="clear" w:color="auto" w:fill="auto"/>
                  <w:hideMark/>
                </w:tcPr>
                <w:p w14:paraId="45F43D3C"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Number of transit movements that are in the state, which is in SET {"Movement released", "Arrived", "Enquiry recommended", "Under enquiry procedure" or "Movement under resolution"} with IE180 exchanged, for which:</w:t>
                  </w:r>
                  <w:r w:rsidRPr="00273885">
                    <w:rPr>
                      <w:rFonts w:ascii="Aptos" w:hAnsi="Aptos"/>
                      <w:color w:val="31849B" w:themeColor="accent5" w:themeShade="BF"/>
                      <w:sz w:val="16"/>
                      <w:szCs w:val="16"/>
                    </w:rPr>
                    <w:br/>
                    <w:t>/IE180/</w:t>
                  </w:r>
                  <w:proofErr w:type="spellStart"/>
                  <w:r w:rsidRPr="00273885">
                    <w:rPr>
                      <w:rFonts w:ascii="Aptos" w:hAnsi="Aptos"/>
                      <w:color w:val="31849B" w:themeColor="accent5" w:themeShade="BF"/>
                      <w:sz w:val="16"/>
                      <w:szCs w:val="16"/>
                    </w:rPr>
                    <w:t>TransitOperation</w:t>
                  </w:r>
                  <w:proofErr w:type="spellEnd"/>
                  <w:r w:rsidRPr="00273885">
                    <w:rPr>
                      <w:rFonts w:ascii="Aptos" w:hAnsi="Aptos"/>
                      <w:color w:val="31849B" w:themeColor="accent5" w:themeShade="BF"/>
                      <w:sz w:val="16"/>
                      <w:szCs w:val="16"/>
                    </w:rPr>
                    <w:t>/</w:t>
                  </w:r>
                  <w:proofErr w:type="spellStart"/>
                  <w:r w:rsidRPr="00273885">
                    <w:rPr>
                      <w:rFonts w:ascii="Aptos" w:hAnsi="Aptos"/>
                      <w:color w:val="31849B" w:themeColor="accent5" w:themeShade="BF"/>
                      <w:sz w:val="16"/>
                      <w:szCs w:val="16"/>
                    </w:rPr>
                    <w:t>incidentNotificationDateAndTime</w:t>
                  </w:r>
                  <w:proofErr w:type="spellEnd"/>
                  <w:r w:rsidRPr="00273885">
                    <w:rPr>
                      <w:rFonts w:ascii="Aptos" w:hAnsi="Aptos"/>
                      <w:color w:val="31849B" w:themeColor="accent5" w:themeShade="BF"/>
                      <w:sz w:val="16"/>
                      <w:szCs w:val="16"/>
                    </w:rPr>
                    <w:t xml:space="preserve"> is included in the Reporting Period</w:t>
                  </w:r>
                  <w:r w:rsidRPr="00273885">
                    <w:rPr>
                      <w:rFonts w:ascii="Aptos" w:hAnsi="Aptos"/>
                      <w:color w:val="31849B" w:themeColor="accent5" w:themeShade="BF"/>
                      <w:sz w:val="16"/>
                      <w:szCs w:val="16"/>
                    </w:rPr>
                    <w:br/>
                    <w:t>AND</w:t>
                  </w:r>
                  <w:r w:rsidRPr="00273885">
                    <w:rPr>
                      <w:rFonts w:ascii="Aptos" w:hAnsi="Aptos"/>
                      <w:color w:val="31849B" w:themeColor="accent5" w:themeShade="BF"/>
                      <w:sz w:val="16"/>
                      <w:szCs w:val="16"/>
                    </w:rPr>
                    <w:br/>
                    <w:t>/IE180/Consignment/Incident/code is EQUAL to '8'.</w:t>
                  </w:r>
                  <w:r w:rsidRPr="00273885">
                    <w:rPr>
                      <w:rFonts w:ascii="Aptos" w:hAnsi="Aptos"/>
                      <w:color w:val="31849B" w:themeColor="accent5" w:themeShade="BF"/>
                      <w:sz w:val="16"/>
                      <w:szCs w:val="16"/>
                    </w:rPr>
                    <w:br/>
                    <w:t>Split per country of the Office of Incident Registration (the first two characters of the /IE180/</w:t>
                  </w:r>
                  <w:proofErr w:type="spellStart"/>
                  <w:r w:rsidRPr="00273885">
                    <w:rPr>
                      <w:rFonts w:ascii="Aptos" w:hAnsi="Aptos"/>
                      <w:color w:val="31849B" w:themeColor="accent5" w:themeShade="BF"/>
                      <w:sz w:val="16"/>
                      <w:szCs w:val="16"/>
                    </w:rPr>
                    <w:t>CustomsOfficeOfIncidentRegistration</w:t>
                  </w:r>
                  <w:proofErr w:type="spellEnd"/>
                  <w:r w:rsidRPr="00273885">
                    <w:rPr>
                      <w:rFonts w:ascii="Aptos" w:hAnsi="Aptos"/>
                      <w:color w:val="31849B" w:themeColor="accent5" w:themeShade="BF"/>
                      <w:sz w:val="16"/>
                      <w:szCs w:val="16"/>
                    </w:rPr>
                    <w:t>/</w:t>
                  </w:r>
                  <w:proofErr w:type="spellStart"/>
                  <w:r w:rsidRPr="00273885">
                    <w:rPr>
                      <w:rFonts w:ascii="Aptos" w:hAnsi="Aptos"/>
                      <w:color w:val="31849B" w:themeColor="accent5" w:themeShade="BF"/>
                      <w:sz w:val="16"/>
                      <w:szCs w:val="16"/>
                    </w:rPr>
                    <w:t>referenceNumber</w:t>
                  </w:r>
                  <w:proofErr w:type="spellEnd"/>
                  <w:r w:rsidRPr="00273885">
                    <w:rPr>
                      <w:rFonts w:ascii="Aptos" w:hAnsi="Aptos"/>
                      <w:color w:val="31849B" w:themeColor="accent5" w:themeShade="BF"/>
                      <w:sz w:val="16"/>
                      <w:szCs w:val="16"/>
                    </w:rPr>
                    <w:t>).</w:t>
                  </w:r>
                </w:p>
              </w:tc>
            </w:tr>
            <w:tr w:rsidR="00273885" w:rsidRPr="00273885" w14:paraId="7A911752"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6E1C3DCB"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Country Profile Applicability</w:t>
                  </w:r>
                </w:p>
              </w:tc>
              <w:tc>
                <w:tcPr>
                  <w:tcW w:w="3511" w:type="dxa"/>
                  <w:tcBorders>
                    <w:top w:val="nil"/>
                    <w:left w:val="nil"/>
                    <w:bottom w:val="single" w:sz="4" w:space="0" w:color="auto"/>
                    <w:right w:val="single" w:sz="4" w:space="0" w:color="auto"/>
                  </w:tcBorders>
                  <w:shd w:val="clear" w:color="auto" w:fill="auto"/>
                  <w:hideMark/>
                </w:tcPr>
                <w:p w14:paraId="4C7B87FC"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Member State or CTC country</w:t>
                  </w:r>
                </w:p>
              </w:tc>
              <w:tc>
                <w:tcPr>
                  <w:tcW w:w="3544" w:type="dxa"/>
                  <w:tcBorders>
                    <w:top w:val="nil"/>
                    <w:left w:val="nil"/>
                    <w:bottom w:val="single" w:sz="4" w:space="0" w:color="auto"/>
                    <w:right w:val="single" w:sz="4" w:space="0" w:color="auto"/>
                  </w:tcBorders>
                  <w:shd w:val="clear" w:color="auto" w:fill="auto"/>
                  <w:hideMark/>
                </w:tcPr>
                <w:p w14:paraId="3A1CB679"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Member State or CTC country</w:t>
                  </w:r>
                </w:p>
              </w:tc>
            </w:tr>
            <w:tr w:rsidR="00273885" w:rsidRPr="00273885" w14:paraId="653618F5"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2B389D0D"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Consistency Check</w:t>
                  </w:r>
                </w:p>
              </w:tc>
              <w:tc>
                <w:tcPr>
                  <w:tcW w:w="3511" w:type="dxa"/>
                  <w:tcBorders>
                    <w:top w:val="nil"/>
                    <w:left w:val="nil"/>
                    <w:bottom w:val="single" w:sz="4" w:space="0" w:color="auto"/>
                    <w:right w:val="single" w:sz="4" w:space="0" w:color="auto"/>
                  </w:tcBorders>
                  <w:shd w:val="clear" w:color="auto" w:fill="auto"/>
                  <w:hideMark/>
                </w:tcPr>
                <w:p w14:paraId="35EDC3BB"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w:t>
                  </w:r>
                </w:p>
              </w:tc>
              <w:tc>
                <w:tcPr>
                  <w:tcW w:w="3544" w:type="dxa"/>
                  <w:tcBorders>
                    <w:top w:val="nil"/>
                    <w:left w:val="nil"/>
                    <w:bottom w:val="single" w:sz="4" w:space="0" w:color="auto"/>
                    <w:right w:val="single" w:sz="4" w:space="0" w:color="auto"/>
                  </w:tcBorders>
                  <w:shd w:val="clear" w:color="auto" w:fill="auto"/>
                  <w:hideMark/>
                </w:tcPr>
                <w:p w14:paraId="7D7AA5C3"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w:t>
                  </w:r>
                </w:p>
              </w:tc>
            </w:tr>
            <w:tr w:rsidR="00273885" w:rsidRPr="00273885" w14:paraId="77638EBF" w14:textId="77777777" w:rsidTr="007749A9">
              <w:trPr>
                <w:trHeight w:val="300"/>
              </w:trPr>
              <w:tc>
                <w:tcPr>
                  <w:tcW w:w="2296" w:type="dxa"/>
                  <w:tcBorders>
                    <w:top w:val="nil"/>
                    <w:left w:val="single" w:sz="4" w:space="0" w:color="auto"/>
                    <w:bottom w:val="single" w:sz="4" w:space="0" w:color="auto"/>
                    <w:right w:val="single" w:sz="4" w:space="0" w:color="auto"/>
                  </w:tcBorders>
                  <w:shd w:val="clear" w:color="000000" w:fill="B5E6A2"/>
                  <w:vAlign w:val="center"/>
                  <w:hideMark/>
                </w:tcPr>
                <w:p w14:paraId="6768573A" w14:textId="77777777" w:rsidR="00B013A1" w:rsidRPr="00273885" w:rsidRDefault="00B013A1" w:rsidP="007749A9">
                  <w:pPr>
                    <w:rPr>
                      <w:rFonts w:ascii="Aptos" w:hAnsi="Aptos"/>
                      <w:b/>
                      <w:bCs/>
                      <w:color w:val="31849B" w:themeColor="accent5" w:themeShade="BF"/>
                      <w:sz w:val="16"/>
                      <w:szCs w:val="16"/>
                    </w:rPr>
                  </w:pPr>
                  <w:r w:rsidRPr="00273885">
                    <w:rPr>
                      <w:rFonts w:ascii="Aptos" w:hAnsi="Aptos"/>
                      <w:b/>
                      <w:bCs/>
                      <w:color w:val="31849B" w:themeColor="accent5" w:themeShade="BF"/>
                      <w:sz w:val="16"/>
                      <w:szCs w:val="16"/>
                    </w:rPr>
                    <w:t>Status</w:t>
                  </w:r>
                </w:p>
              </w:tc>
              <w:tc>
                <w:tcPr>
                  <w:tcW w:w="3511" w:type="dxa"/>
                  <w:tcBorders>
                    <w:top w:val="nil"/>
                    <w:left w:val="nil"/>
                    <w:bottom w:val="single" w:sz="4" w:space="0" w:color="auto"/>
                    <w:right w:val="single" w:sz="4" w:space="0" w:color="auto"/>
                  </w:tcBorders>
                  <w:shd w:val="clear" w:color="auto" w:fill="auto"/>
                  <w:hideMark/>
                </w:tcPr>
                <w:p w14:paraId="28E73F50"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New</w:t>
                  </w:r>
                </w:p>
              </w:tc>
              <w:tc>
                <w:tcPr>
                  <w:tcW w:w="3544" w:type="dxa"/>
                  <w:tcBorders>
                    <w:top w:val="nil"/>
                    <w:left w:val="nil"/>
                    <w:bottom w:val="single" w:sz="4" w:space="0" w:color="auto"/>
                    <w:right w:val="single" w:sz="4" w:space="0" w:color="auto"/>
                  </w:tcBorders>
                  <w:shd w:val="clear" w:color="auto" w:fill="auto"/>
                  <w:hideMark/>
                </w:tcPr>
                <w:p w14:paraId="4A74A179" w14:textId="77777777" w:rsidR="00B013A1" w:rsidRPr="00273885" w:rsidRDefault="00B013A1" w:rsidP="007749A9">
                  <w:pPr>
                    <w:rPr>
                      <w:rFonts w:ascii="Aptos" w:hAnsi="Aptos"/>
                      <w:color w:val="31849B" w:themeColor="accent5" w:themeShade="BF"/>
                      <w:sz w:val="16"/>
                      <w:szCs w:val="16"/>
                    </w:rPr>
                  </w:pPr>
                  <w:r w:rsidRPr="00273885">
                    <w:rPr>
                      <w:rFonts w:ascii="Aptos" w:hAnsi="Aptos"/>
                      <w:color w:val="31849B" w:themeColor="accent5" w:themeShade="BF"/>
                      <w:sz w:val="16"/>
                      <w:szCs w:val="16"/>
                    </w:rPr>
                    <w:t>New</w:t>
                  </w:r>
                </w:p>
              </w:tc>
            </w:tr>
          </w:tbl>
          <w:p w14:paraId="7DCCE927" w14:textId="32EA6E92" w:rsidR="00B013A1" w:rsidRPr="00273885" w:rsidRDefault="00273885" w:rsidP="007749A9">
            <w:pPr>
              <w:rPr>
                <w:rFonts w:ascii="Aptos" w:hAnsi="Aptos" w:cstheme="minorHAnsi"/>
                <w:color w:val="31849B" w:themeColor="accent5" w:themeShade="BF"/>
                <w:sz w:val="22"/>
                <w:szCs w:val="22"/>
              </w:rPr>
            </w:pPr>
            <w:r w:rsidRPr="00273885">
              <w:rPr>
                <w:rFonts w:ascii="Aptos" w:hAnsi="Aptos" w:cstheme="minorHAnsi"/>
                <w:color w:val="31849B" w:themeColor="accent5" w:themeShade="BF"/>
                <w:sz w:val="22"/>
                <w:szCs w:val="22"/>
              </w:rPr>
              <w:t xml:space="preserve">The exact timing for the sending by NAs of the modified CD411D will be defined in the context of the </w:t>
            </w:r>
            <w:proofErr w:type="spellStart"/>
            <w:r w:rsidRPr="00273885">
              <w:rPr>
                <w:rFonts w:ascii="Aptos" w:hAnsi="Aptos" w:cstheme="minorHAnsi"/>
                <w:color w:val="31849B" w:themeColor="accent5" w:themeShade="BF"/>
                <w:sz w:val="22"/>
                <w:szCs w:val="22"/>
              </w:rPr>
              <w:t>CuBuS</w:t>
            </w:r>
            <w:proofErr w:type="spellEnd"/>
            <w:r w:rsidRPr="00273885">
              <w:rPr>
                <w:rFonts w:ascii="Aptos" w:hAnsi="Aptos" w:cstheme="minorHAnsi"/>
                <w:color w:val="31849B" w:themeColor="accent5" w:themeShade="BF"/>
                <w:sz w:val="22"/>
                <w:szCs w:val="22"/>
              </w:rPr>
              <w:t xml:space="preserve"> for CS/MIS2 update.</w:t>
            </w:r>
          </w:p>
          <w:p w14:paraId="7D2C32E2" w14:textId="77777777" w:rsidR="00273885" w:rsidRDefault="00273885" w:rsidP="007749A9">
            <w:pPr>
              <w:rPr>
                <w:rFonts w:asciiTheme="minorHAnsi" w:hAnsiTheme="minorHAnsi" w:cstheme="minorHAnsi"/>
                <w:sz w:val="22"/>
                <w:szCs w:val="22"/>
              </w:rPr>
            </w:pPr>
          </w:p>
          <w:p w14:paraId="5EB34C1C" w14:textId="77777777" w:rsidR="0035374E" w:rsidRDefault="0035374E" w:rsidP="007749A9">
            <w:pPr>
              <w:rPr>
                <w:rFonts w:asciiTheme="minorHAnsi" w:hAnsiTheme="minorHAnsi" w:cstheme="minorHAnsi"/>
                <w:sz w:val="22"/>
                <w:szCs w:val="22"/>
              </w:rPr>
            </w:pPr>
          </w:p>
          <w:p w14:paraId="19A983D4" w14:textId="77777777" w:rsidR="0035374E" w:rsidRDefault="0035374E" w:rsidP="007749A9">
            <w:pPr>
              <w:rPr>
                <w:rFonts w:asciiTheme="minorHAnsi" w:hAnsiTheme="minorHAnsi" w:cstheme="minorHAnsi"/>
                <w:sz w:val="22"/>
                <w:szCs w:val="22"/>
              </w:rPr>
            </w:pPr>
          </w:p>
          <w:p w14:paraId="7E46C67A" w14:textId="77777777" w:rsidR="0035374E" w:rsidRDefault="0035374E" w:rsidP="007749A9">
            <w:pPr>
              <w:rPr>
                <w:rFonts w:asciiTheme="minorHAnsi" w:hAnsiTheme="minorHAnsi" w:cstheme="minorHAnsi"/>
                <w:sz w:val="22"/>
                <w:szCs w:val="22"/>
              </w:rPr>
            </w:pPr>
          </w:p>
          <w:p w14:paraId="332F894E" w14:textId="77777777" w:rsidR="0035374E" w:rsidRDefault="0035374E" w:rsidP="007749A9">
            <w:pPr>
              <w:rPr>
                <w:rFonts w:asciiTheme="minorHAnsi" w:hAnsiTheme="minorHAnsi" w:cstheme="minorHAnsi"/>
                <w:sz w:val="22"/>
                <w:szCs w:val="22"/>
              </w:rPr>
            </w:pPr>
          </w:p>
          <w:p w14:paraId="57C0C5F5" w14:textId="77777777" w:rsidR="0035374E" w:rsidRDefault="0035374E" w:rsidP="007749A9">
            <w:pPr>
              <w:rPr>
                <w:rFonts w:asciiTheme="minorHAnsi" w:hAnsiTheme="minorHAnsi" w:cstheme="minorHAnsi"/>
                <w:sz w:val="22"/>
                <w:szCs w:val="22"/>
              </w:rPr>
            </w:pPr>
          </w:p>
          <w:p w14:paraId="380A19E5" w14:textId="77777777" w:rsidR="0035374E" w:rsidRDefault="0035374E" w:rsidP="007749A9">
            <w:pPr>
              <w:rPr>
                <w:rFonts w:asciiTheme="minorHAnsi" w:hAnsiTheme="minorHAnsi" w:cstheme="minorHAnsi"/>
                <w:sz w:val="22"/>
                <w:szCs w:val="22"/>
              </w:rPr>
            </w:pPr>
          </w:p>
          <w:p w14:paraId="7EA627F2" w14:textId="77777777" w:rsidR="0035374E" w:rsidRDefault="0035374E" w:rsidP="007749A9">
            <w:pPr>
              <w:rPr>
                <w:rFonts w:asciiTheme="minorHAnsi" w:hAnsiTheme="minorHAnsi" w:cstheme="minorHAnsi"/>
                <w:sz w:val="22"/>
                <w:szCs w:val="22"/>
              </w:rPr>
            </w:pPr>
          </w:p>
          <w:p w14:paraId="6D1202E3" w14:textId="77777777" w:rsidR="0035374E" w:rsidRDefault="0035374E" w:rsidP="007749A9">
            <w:pPr>
              <w:rPr>
                <w:rFonts w:asciiTheme="minorHAnsi" w:hAnsiTheme="minorHAnsi" w:cstheme="minorHAnsi"/>
                <w:sz w:val="22"/>
                <w:szCs w:val="22"/>
              </w:rPr>
            </w:pPr>
          </w:p>
          <w:p w14:paraId="0A69B567" w14:textId="77777777" w:rsidR="0035374E" w:rsidRDefault="0035374E" w:rsidP="007749A9">
            <w:pPr>
              <w:rPr>
                <w:rFonts w:asciiTheme="minorHAnsi" w:hAnsiTheme="minorHAnsi" w:cstheme="minorHAnsi"/>
                <w:sz w:val="22"/>
                <w:szCs w:val="22"/>
              </w:rPr>
            </w:pPr>
          </w:p>
          <w:p w14:paraId="7FFCEBD5" w14:textId="77777777" w:rsidR="0035374E" w:rsidRDefault="0035374E" w:rsidP="007749A9">
            <w:pPr>
              <w:rPr>
                <w:rFonts w:asciiTheme="minorHAnsi" w:hAnsiTheme="minorHAnsi" w:cstheme="minorHAnsi"/>
                <w:sz w:val="22"/>
                <w:szCs w:val="22"/>
              </w:rPr>
            </w:pPr>
          </w:p>
          <w:p w14:paraId="4CD42C50" w14:textId="77777777" w:rsidR="00C60446" w:rsidRDefault="00C60446" w:rsidP="007749A9">
            <w:pPr>
              <w:rPr>
                <w:rFonts w:asciiTheme="minorHAnsi" w:hAnsiTheme="minorHAnsi" w:cstheme="minorHAnsi"/>
                <w:sz w:val="22"/>
                <w:szCs w:val="22"/>
              </w:rPr>
            </w:pPr>
          </w:p>
          <w:p w14:paraId="54D3E6FE" w14:textId="77777777" w:rsidR="00C60446" w:rsidRPr="0035374E" w:rsidRDefault="00C60446" w:rsidP="00C60446">
            <w:pPr>
              <w:rPr>
                <w:ins w:id="3" w:author="DESCHUYTENEER Tanguy (TAXUD-EXT)" w:date="2025-06-12T13:36:00Z"/>
                <w:rFonts w:asciiTheme="minorHAnsi" w:hAnsiTheme="minorHAnsi" w:cstheme="minorHAnsi"/>
                <w:color w:val="00B050"/>
                <w:sz w:val="22"/>
                <w:szCs w:val="22"/>
                <w:u w:val="single"/>
              </w:rPr>
            </w:pPr>
            <w:ins w:id="4" w:author="DESCHUYTENEER Tanguy (TAXUD-EXT)" w:date="2025-06-12T13:36:00Z">
              <w:r w:rsidRPr="0035374E">
                <w:rPr>
                  <w:rFonts w:asciiTheme="minorHAnsi" w:hAnsiTheme="minorHAnsi" w:cstheme="minorHAnsi"/>
                  <w:color w:val="00B050"/>
                  <w:sz w:val="22"/>
                  <w:szCs w:val="22"/>
                  <w:u w:val="single"/>
                </w:rPr>
                <w:lastRenderedPageBreak/>
                <w:t>IMPLEMENTATION DETAILS</w:t>
              </w:r>
            </w:ins>
          </w:p>
          <w:p w14:paraId="59051B01" w14:textId="77777777" w:rsidR="00C60446" w:rsidRDefault="00C60446" w:rsidP="007749A9">
            <w:pPr>
              <w:rPr>
                <w:rFonts w:asciiTheme="minorHAnsi" w:hAnsiTheme="minorHAnsi" w:cstheme="minorHAnsi"/>
                <w:sz w:val="22"/>
                <w:szCs w:val="22"/>
              </w:rPr>
            </w:pPr>
          </w:p>
          <w:p w14:paraId="562DB985" w14:textId="77777777" w:rsidR="00C60446" w:rsidRPr="008015DD" w:rsidRDefault="00C60446" w:rsidP="00C60446">
            <w:pPr>
              <w:rPr>
                <w:rFonts w:asciiTheme="minorHAnsi" w:hAnsiTheme="minorHAnsi" w:cstheme="minorHAnsi"/>
                <w:sz w:val="22"/>
                <w:szCs w:val="22"/>
              </w:rPr>
            </w:pPr>
            <w:r w:rsidRPr="0035374E">
              <w:rPr>
                <w:rFonts w:asciiTheme="minorHAnsi" w:hAnsiTheme="minorHAnsi" w:cs="Arial"/>
                <w:color w:val="00B050"/>
                <w:sz w:val="22"/>
                <w:szCs w:val="22"/>
              </w:rPr>
              <w:t xml:space="preserve">The </w:t>
            </w:r>
            <w:r w:rsidRPr="0035374E">
              <w:rPr>
                <w:rStyle w:val="normaltextrun"/>
                <w:rFonts w:ascii="Calibri" w:hAnsi="Calibri" w:cs="Calibri"/>
                <w:b/>
                <w:bCs/>
                <w:color w:val="00B050"/>
                <w:sz w:val="22"/>
                <w:szCs w:val="22"/>
              </w:rPr>
              <w:t>DDNTA-6.4.1-v0.10</w:t>
            </w:r>
            <w:r w:rsidRPr="0035374E">
              <w:rPr>
                <w:rFonts w:asciiTheme="minorHAnsi" w:hAnsiTheme="minorHAnsi" w:cs="Arial"/>
                <w:b/>
                <w:color w:val="00B050"/>
                <w:sz w:val="22"/>
                <w:szCs w:val="22"/>
              </w:rPr>
              <w:t xml:space="preserve"> Main Document </w:t>
            </w:r>
            <w:r w:rsidRPr="0035374E">
              <w:rPr>
                <w:rFonts w:asciiTheme="minorHAnsi" w:hAnsiTheme="minorHAnsi" w:cs="Arial"/>
                <w:bCs/>
                <w:color w:val="00B050"/>
                <w:sz w:val="22"/>
                <w:szCs w:val="22"/>
              </w:rPr>
              <w:t>was</w:t>
            </w:r>
            <w:r w:rsidRPr="0035374E">
              <w:rPr>
                <w:rFonts w:asciiTheme="minorHAnsi" w:hAnsiTheme="minorHAnsi" w:cs="Arial"/>
                <w:b/>
                <w:color w:val="00B050"/>
                <w:sz w:val="22"/>
                <w:szCs w:val="22"/>
              </w:rPr>
              <w:t xml:space="preserve"> </w:t>
            </w:r>
            <w:r w:rsidRPr="0035374E">
              <w:rPr>
                <w:rFonts w:asciiTheme="minorHAnsi" w:hAnsiTheme="minorHAnsi" w:cs="Arial"/>
                <w:color w:val="00B050"/>
                <w:sz w:val="22"/>
                <w:szCs w:val="22"/>
              </w:rPr>
              <w:t>updated as follows</w:t>
            </w:r>
            <w:r w:rsidRPr="0035374E">
              <w:rPr>
                <w:rFonts w:asciiTheme="minorHAnsi" w:hAnsiTheme="minorHAnsi" w:cstheme="minorHAnsi"/>
                <w:color w:val="00B050"/>
                <w:sz w:val="22"/>
                <w:szCs w:val="22"/>
              </w:rPr>
              <w:t xml:space="preserve"> </w:t>
            </w:r>
            <w:r w:rsidRPr="0035374E">
              <w:rPr>
                <w:rFonts w:asciiTheme="minorHAnsi" w:hAnsiTheme="minorHAnsi" w:cs="Arial"/>
                <w:color w:val="00B050"/>
                <w:sz w:val="22"/>
                <w:szCs w:val="22"/>
              </w:rPr>
              <w:t>(addition of</w:t>
            </w:r>
            <w:r w:rsidRPr="008015DD">
              <w:rPr>
                <w:rFonts w:asciiTheme="minorHAnsi" w:hAnsiTheme="minorHAnsi" w:cs="Arial"/>
                <w:sz w:val="22"/>
                <w:szCs w:val="22"/>
              </w:rPr>
              <w:t xml:space="preserve"> </w:t>
            </w:r>
            <w:r w:rsidRPr="008015DD">
              <w:rPr>
                <w:rFonts w:asciiTheme="minorHAnsi" w:hAnsiTheme="minorHAnsi" w:cs="Arial"/>
                <w:b/>
                <w:sz w:val="22"/>
                <w:szCs w:val="22"/>
                <w:highlight w:val="yellow"/>
              </w:rPr>
              <w:t>text highlighted in yellow</w:t>
            </w:r>
            <w:r w:rsidRPr="008015DD">
              <w:rPr>
                <w:rFonts w:asciiTheme="minorHAnsi" w:hAnsiTheme="minorHAnsi" w:cs="Arial"/>
                <w:sz w:val="22"/>
                <w:szCs w:val="22"/>
              </w:rPr>
              <w:t xml:space="preserve"> – </w:t>
            </w:r>
            <w:r w:rsidRPr="0035374E">
              <w:rPr>
                <w:rFonts w:asciiTheme="minorHAnsi" w:hAnsiTheme="minorHAnsi" w:cs="Arial"/>
                <w:color w:val="00B050"/>
                <w:sz w:val="22"/>
                <w:szCs w:val="22"/>
              </w:rPr>
              <w:t>removal of</w:t>
            </w:r>
            <w:r w:rsidRPr="008015DD">
              <w:rPr>
                <w:rFonts w:asciiTheme="minorHAnsi" w:hAnsiTheme="minorHAnsi" w:cs="Arial"/>
                <w:sz w:val="22"/>
                <w:szCs w:val="22"/>
              </w:rPr>
              <w:t xml:space="preserve"> </w:t>
            </w:r>
            <w:r w:rsidRPr="008015DD">
              <w:rPr>
                <w:rFonts w:asciiTheme="minorHAnsi" w:hAnsiTheme="minorHAnsi" w:cs="Arial"/>
                <w:strike/>
                <w:color w:val="FF0000"/>
                <w:sz w:val="22"/>
                <w:szCs w:val="22"/>
              </w:rPr>
              <w:t>text with strikethrough</w:t>
            </w:r>
            <w:r w:rsidRPr="008015DD">
              <w:rPr>
                <w:rFonts w:asciiTheme="minorHAnsi" w:hAnsiTheme="minorHAnsi" w:cs="Arial"/>
                <w:sz w:val="22"/>
                <w:szCs w:val="22"/>
              </w:rPr>
              <w:t>)</w:t>
            </w:r>
            <w:r w:rsidRPr="008015DD">
              <w:rPr>
                <w:rFonts w:asciiTheme="minorHAnsi" w:hAnsiTheme="minorHAnsi" w:cstheme="minorHAnsi"/>
                <w:sz w:val="22"/>
                <w:szCs w:val="22"/>
              </w:rPr>
              <w:t>:</w:t>
            </w:r>
          </w:p>
          <w:p w14:paraId="3332F4C4" w14:textId="77777777" w:rsidR="00C60446" w:rsidRDefault="00C60446" w:rsidP="00C60446">
            <w:pPr>
              <w:pStyle w:val="NormalWeb"/>
              <w:tabs>
                <w:tab w:val="left" w:pos="1195"/>
              </w:tabs>
              <w:spacing w:before="0" w:beforeAutospacing="0" w:after="0" w:afterAutospacing="0"/>
              <w:rPr>
                <w:rFonts w:ascii="Arial" w:hAnsi="Arial" w:cs="Arial"/>
                <w:sz w:val="18"/>
                <w:szCs w:val="18"/>
                <w:lang w:val="en-GB"/>
              </w:rPr>
            </w:pPr>
          </w:p>
          <w:p w14:paraId="44E4C7B0" w14:textId="77777777" w:rsidR="00C60446" w:rsidRPr="0035374E" w:rsidRDefault="00C60446" w:rsidP="00C60446">
            <w:pPr>
              <w:pStyle w:val="NormalWeb"/>
              <w:tabs>
                <w:tab w:val="left" w:pos="1195"/>
              </w:tabs>
              <w:spacing w:before="0" w:beforeAutospacing="0" w:after="0" w:afterAutospacing="0"/>
              <w:rPr>
                <w:rFonts w:ascii="Arial" w:hAnsi="Arial" w:cs="Arial"/>
                <w:color w:val="00B050"/>
                <w:sz w:val="18"/>
                <w:szCs w:val="18"/>
                <w:lang w:val="en-GB"/>
              </w:rPr>
            </w:pPr>
          </w:p>
          <w:p w14:paraId="17CD8587" w14:textId="117F7F77" w:rsidR="00C60446" w:rsidRPr="0035374E" w:rsidRDefault="00C60446" w:rsidP="00C60446">
            <w:pPr>
              <w:pStyle w:val="NormalWeb"/>
              <w:numPr>
                <w:ilvl w:val="0"/>
                <w:numId w:val="13"/>
              </w:numPr>
              <w:tabs>
                <w:tab w:val="left" w:pos="1195"/>
              </w:tabs>
              <w:spacing w:before="0" w:beforeAutospacing="0" w:after="0" w:afterAutospacing="0"/>
              <w:rPr>
                <w:rFonts w:asciiTheme="minorHAnsi" w:hAnsiTheme="minorHAnsi" w:cs="Arial"/>
                <w:b/>
                <w:bCs/>
                <w:color w:val="00B050"/>
                <w:sz w:val="22"/>
                <w:szCs w:val="22"/>
                <w:lang w:val="en-GB"/>
              </w:rPr>
            </w:pPr>
            <w:r w:rsidRPr="0035374E">
              <w:rPr>
                <w:rFonts w:asciiTheme="minorHAnsi" w:hAnsiTheme="minorHAnsi" w:cs="Arial"/>
                <w:b/>
                <w:bCs/>
                <w:color w:val="00B050"/>
                <w:sz w:val="22"/>
                <w:szCs w:val="22"/>
                <w:lang w:val="en-GB"/>
              </w:rPr>
              <w:t xml:space="preserve">The following updates </w:t>
            </w:r>
            <w:r w:rsidR="0035374E" w:rsidRPr="0035374E">
              <w:rPr>
                <w:rFonts w:asciiTheme="minorHAnsi" w:hAnsiTheme="minorHAnsi" w:cs="Arial"/>
                <w:b/>
                <w:bCs/>
                <w:color w:val="00B050"/>
                <w:sz w:val="22"/>
                <w:szCs w:val="22"/>
                <w:lang w:val="en-GB"/>
              </w:rPr>
              <w:t>was</w:t>
            </w:r>
            <w:r w:rsidRPr="0035374E">
              <w:rPr>
                <w:rFonts w:asciiTheme="minorHAnsi" w:hAnsiTheme="minorHAnsi" w:cs="Arial"/>
                <w:b/>
                <w:bCs/>
                <w:color w:val="00B050"/>
                <w:sz w:val="22"/>
                <w:szCs w:val="22"/>
                <w:lang w:val="en-GB"/>
              </w:rPr>
              <w:t xml:space="preserve"> performed in section </w:t>
            </w:r>
            <w:r w:rsidRPr="0035374E">
              <w:rPr>
                <w:rFonts w:asciiTheme="minorHAnsi" w:hAnsiTheme="minorHAnsi" w:cs="Arial"/>
                <w:b/>
                <w:bCs/>
                <w:color w:val="00B050"/>
                <w:sz w:val="22"/>
                <w:szCs w:val="22"/>
                <w:u w:val="single"/>
                <w:lang w:val="en-GB"/>
              </w:rPr>
              <w:t>III.II.5.5 Specific Scenarios for Incidents “En Route” (INC)</w:t>
            </w:r>
            <w:r w:rsidRPr="0035374E">
              <w:rPr>
                <w:rFonts w:asciiTheme="minorHAnsi" w:hAnsiTheme="minorHAnsi" w:cs="Arial"/>
                <w:b/>
                <w:bCs/>
                <w:color w:val="00B050"/>
                <w:sz w:val="22"/>
                <w:szCs w:val="22"/>
                <w:lang w:val="en-GB"/>
              </w:rPr>
              <w:t>:</w:t>
            </w:r>
          </w:p>
          <w:p w14:paraId="428856AC" w14:textId="77777777" w:rsidR="00C60446" w:rsidRDefault="00C60446" w:rsidP="00C60446">
            <w:pPr>
              <w:pStyle w:val="NormalWeb"/>
              <w:tabs>
                <w:tab w:val="left" w:pos="1195"/>
              </w:tabs>
              <w:spacing w:before="0" w:beforeAutospacing="0" w:after="0" w:afterAutospacing="0"/>
              <w:rPr>
                <w:rFonts w:asciiTheme="minorHAnsi" w:hAnsiTheme="minorHAnsi" w:cs="Arial"/>
                <w:b/>
                <w:bCs/>
                <w:sz w:val="22"/>
                <w:szCs w:val="22"/>
                <w:lang w:val="en-GB"/>
              </w:rPr>
            </w:pPr>
          </w:p>
          <w:p w14:paraId="0371DB08" w14:textId="77777777" w:rsidR="00C60446" w:rsidRDefault="00C60446" w:rsidP="00C60446">
            <w:bookmarkStart w:id="5" w:name="_Hlk536618970"/>
            <w:r w:rsidRPr="00E8288C">
              <w:t xml:space="preserve">It should be noted that if the nearest Customs Office for the registration of incident(s) is also involved in the movement as Customs Office of Transit or as Customs Office of Exit for Transit or as Customs Office of Destination, then </w:t>
            </w:r>
            <w:r w:rsidRPr="00126A7C">
              <w:rPr>
                <w:b/>
                <w:bCs/>
                <w:highlight w:val="yellow"/>
              </w:rPr>
              <w:t>- in most cases -</w:t>
            </w:r>
            <w:r>
              <w:t xml:space="preserve"> </w:t>
            </w:r>
            <w:r w:rsidRPr="00E8288C">
              <w:t xml:space="preserve">this Customs Office </w:t>
            </w:r>
            <w:r w:rsidRPr="00E8288C">
              <w:rPr>
                <w:b/>
                <w:u w:val="single"/>
              </w:rPr>
              <w:t>acts first</w:t>
            </w:r>
            <w:r w:rsidRPr="00E8288C">
              <w:t xml:space="preserve"> as a Customs Office of Incident Registration </w:t>
            </w:r>
            <w:r w:rsidRPr="00E8288C">
              <w:rPr>
                <w:b/>
                <w:u w:val="single"/>
              </w:rPr>
              <w:t>and then</w:t>
            </w:r>
            <w:r w:rsidRPr="00E8288C">
              <w:t xml:space="preserve"> as involved Customs Office of the movement. The main reason is that there should be a proper ordering of the actions performed when an involved office acts as Office of Incident Registration as well. In </w:t>
            </w:r>
            <w:r w:rsidRPr="00126A7C">
              <w:rPr>
                <w:strike/>
                <w:color w:val="FF0000"/>
              </w:rPr>
              <w:t xml:space="preserve">this </w:t>
            </w:r>
            <w:r w:rsidRPr="00126A7C">
              <w:rPr>
                <w:b/>
                <w:bCs/>
                <w:highlight w:val="yellow"/>
              </w:rPr>
              <w:t>most</w:t>
            </w:r>
            <w:r>
              <w:t xml:space="preserve"> </w:t>
            </w:r>
            <w:r w:rsidRPr="00E8288C">
              <w:t>case</w:t>
            </w:r>
            <w:r w:rsidRPr="00CD13A8">
              <w:rPr>
                <w:b/>
                <w:bCs/>
                <w:highlight w:val="yellow"/>
              </w:rPr>
              <w:t>s</w:t>
            </w:r>
            <w:r w:rsidRPr="00E8288C">
              <w:t>, the incident registration takes precedence over the normal transit formalities of the involved office.</w:t>
            </w:r>
            <w:bookmarkEnd w:id="5"/>
          </w:p>
          <w:p w14:paraId="41EC6D84" w14:textId="77777777" w:rsidR="00C60446" w:rsidRDefault="00C60446" w:rsidP="00C60446"/>
          <w:p w14:paraId="26322FDB" w14:textId="068FFE02" w:rsidR="00C60446" w:rsidRPr="006D1824" w:rsidRDefault="00C60446" w:rsidP="00C60446">
            <w:pPr>
              <w:rPr>
                <w:b/>
                <w:bCs/>
                <w:highlight w:val="yellow"/>
              </w:rPr>
            </w:pPr>
            <w:r w:rsidRPr="006D1824">
              <w:rPr>
                <w:b/>
                <w:bCs/>
                <w:highlight w:val="yellow"/>
              </w:rPr>
              <w:t>But another sequencing is also possible. For example, the Customs Office send</w:t>
            </w:r>
            <w:r>
              <w:rPr>
                <w:b/>
                <w:bCs/>
                <w:highlight w:val="yellow"/>
              </w:rPr>
              <w:t>s</w:t>
            </w:r>
            <w:r w:rsidRPr="006D1824">
              <w:rPr>
                <w:b/>
                <w:bCs/>
                <w:highlight w:val="yellow"/>
              </w:rPr>
              <w:t xml:space="preserve"> the </w:t>
            </w:r>
            <w:r w:rsidRPr="00126A7C">
              <w:rPr>
                <w:b/>
                <w:bCs/>
                <w:highlight w:val="yellow"/>
              </w:rPr>
              <w:t>‘Anticipated Transit Record Request’ C_ATR_REQ (IE114)</w:t>
            </w:r>
            <w:r w:rsidRPr="006D1824">
              <w:rPr>
                <w:b/>
                <w:bCs/>
                <w:highlight w:val="yellow"/>
              </w:rPr>
              <w:t xml:space="preserve">, receives the </w:t>
            </w:r>
            <w:r w:rsidRPr="008135D3">
              <w:rPr>
                <w:b/>
                <w:bCs/>
                <w:highlight w:val="yellow"/>
              </w:rPr>
              <w:t>‘Anticipated Transit Record Response’ C_ATR_RSP (IE115)</w:t>
            </w:r>
            <w:r w:rsidRPr="006D1824">
              <w:rPr>
                <w:b/>
                <w:bCs/>
                <w:highlight w:val="yellow"/>
              </w:rPr>
              <w:t>, acting (first) as the Office of Transit. During the control, the seals are removed and replaced. This means that this same Customs Office should also act as Office of Incident Registration to register an incident code ‘7’ (</w:t>
            </w:r>
            <w:r w:rsidRPr="00994819">
              <w:rPr>
                <w:b/>
                <w:bCs/>
                <w:highlight w:val="yellow"/>
              </w:rPr>
              <w:t>Seals were replaced, added or removed by the customs authorities</w:t>
            </w:r>
            <w:r w:rsidRPr="006D1824">
              <w:rPr>
                <w:b/>
                <w:bCs/>
                <w:highlight w:val="yellow"/>
              </w:rPr>
              <w:t xml:space="preserve">). </w:t>
            </w:r>
          </w:p>
          <w:p w14:paraId="6E62A24C" w14:textId="77777777" w:rsidR="00C60446" w:rsidRDefault="00C60446" w:rsidP="00C60446">
            <w:pPr>
              <w:rPr>
                <w:b/>
                <w:bCs/>
                <w:highlight w:val="yellow"/>
              </w:rPr>
            </w:pPr>
          </w:p>
          <w:p w14:paraId="58F93139" w14:textId="77777777" w:rsidR="00C60446" w:rsidRPr="00C55D2D" w:rsidRDefault="00C60446" w:rsidP="00C60446">
            <w:pPr>
              <w:rPr>
                <w:b/>
                <w:bCs/>
              </w:rPr>
            </w:pPr>
            <w:r>
              <w:rPr>
                <w:b/>
                <w:bCs/>
                <w:highlight w:val="yellow"/>
              </w:rPr>
              <w:t>The following examples illustrate the possible diversity of the sequencing of IE118/IE180:</w:t>
            </w:r>
          </w:p>
          <w:p w14:paraId="6AE23C09" w14:textId="77777777" w:rsidR="00C60446" w:rsidRPr="00A9454A" w:rsidRDefault="00C60446" w:rsidP="00C60446"/>
          <w:p w14:paraId="0426076E" w14:textId="1B6DE0A7" w:rsidR="00C60446" w:rsidRPr="007F2410" w:rsidRDefault="00C60446" w:rsidP="00C60446">
            <w:pPr>
              <w:pStyle w:val="ListParagraph"/>
              <w:numPr>
                <w:ilvl w:val="0"/>
                <w:numId w:val="18"/>
              </w:numPr>
              <w:rPr>
                <w:b/>
                <w:bCs/>
                <w:highlight w:val="yellow"/>
              </w:rPr>
            </w:pPr>
            <w:r w:rsidRPr="007F2410">
              <w:rPr>
                <w:b/>
                <w:bCs/>
                <w:highlight w:val="yellow"/>
              </w:rPr>
              <w:t xml:space="preserve">Movement from </w:t>
            </w:r>
            <w:r>
              <w:rPr>
                <w:b/>
                <w:bCs/>
                <w:highlight w:val="yellow"/>
              </w:rPr>
              <w:t>Slovenia (SI)</w:t>
            </w:r>
            <w:r w:rsidRPr="007F2410">
              <w:rPr>
                <w:b/>
                <w:bCs/>
                <w:highlight w:val="yellow"/>
              </w:rPr>
              <w:t xml:space="preserve"> to </w:t>
            </w:r>
            <w:r>
              <w:rPr>
                <w:b/>
                <w:bCs/>
                <w:highlight w:val="yellow"/>
              </w:rPr>
              <w:t>Serbia</w:t>
            </w:r>
            <w:r w:rsidRPr="007F2410">
              <w:rPr>
                <w:b/>
                <w:bCs/>
                <w:highlight w:val="yellow"/>
              </w:rPr>
              <w:t xml:space="preserve"> </w:t>
            </w:r>
            <w:r>
              <w:rPr>
                <w:b/>
                <w:bCs/>
                <w:highlight w:val="yellow"/>
              </w:rPr>
              <w:t xml:space="preserve">(RS) </w:t>
            </w:r>
            <w:r w:rsidRPr="007F2410">
              <w:rPr>
                <w:b/>
                <w:bCs/>
                <w:highlight w:val="yellow"/>
              </w:rPr>
              <w:t xml:space="preserve">via </w:t>
            </w:r>
            <w:r>
              <w:rPr>
                <w:b/>
                <w:bCs/>
                <w:highlight w:val="yellow"/>
              </w:rPr>
              <w:t>Croatia (HR)</w:t>
            </w:r>
            <w:r w:rsidRPr="007F2410">
              <w:rPr>
                <w:b/>
                <w:bCs/>
                <w:highlight w:val="yellow"/>
              </w:rPr>
              <w:t>:</w:t>
            </w:r>
          </w:p>
          <w:p w14:paraId="41F7B8A3" w14:textId="64F75AE1" w:rsidR="00C60446" w:rsidRPr="00A9454A" w:rsidRDefault="00C60446" w:rsidP="00C60446">
            <w:pPr>
              <w:ind w:left="720"/>
              <w:rPr>
                <w:b/>
                <w:bCs/>
                <w:highlight w:val="yellow"/>
              </w:rPr>
            </w:pPr>
            <w:r w:rsidRPr="00A9454A">
              <w:rPr>
                <w:b/>
                <w:bCs/>
                <w:highlight w:val="yellow"/>
              </w:rPr>
              <w:t xml:space="preserve">The Office of Transit in </w:t>
            </w:r>
            <w:r>
              <w:rPr>
                <w:b/>
                <w:bCs/>
                <w:highlight w:val="yellow"/>
              </w:rPr>
              <w:t>Serbia</w:t>
            </w:r>
            <w:r w:rsidRPr="00A9454A">
              <w:rPr>
                <w:b/>
                <w:bCs/>
                <w:highlight w:val="yellow"/>
              </w:rPr>
              <w:t xml:space="preserve"> (after crossing the </w:t>
            </w:r>
            <w:r>
              <w:rPr>
                <w:b/>
                <w:bCs/>
                <w:highlight w:val="yellow"/>
              </w:rPr>
              <w:t>HR</w:t>
            </w:r>
            <w:r w:rsidRPr="00A9454A">
              <w:rPr>
                <w:b/>
                <w:bCs/>
                <w:highlight w:val="yellow"/>
              </w:rPr>
              <w:t>/</w:t>
            </w:r>
            <w:r>
              <w:rPr>
                <w:b/>
                <w:bCs/>
                <w:highlight w:val="yellow"/>
              </w:rPr>
              <w:t>RS</w:t>
            </w:r>
            <w:r w:rsidRPr="00A9454A">
              <w:rPr>
                <w:b/>
                <w:bCs/>
                <w:highlight w:val="yellow"/>
              </w:rPr>
              <w:t xml:space="preserve"> border) decides to replace the seals following a control</w:t>
            </w:r>
            <w:r>
              <w:rPr>
                <w:b/>
                <w:bCs/>
                <w:highlight w:val="yellow"/>
              </w:rPr>
              <w:t>:</w:t>
            </w:r>
          </w:p>
          <w:p w14:paraId="57732F76" w14:textId="3005BF4F" w:rsidR="00C60446" w:rsidRPr="00CB64EE" w:rsidRDefault="00C60446" w:rsidP="00C60446">
            <w:pPr>
              <w:pStyle w:val="ListParagraph"/>
              <w:numPr>
                <w:ilvl w:val="0"/>
                <w:numId w:val="14"/>
              </w:numPr>
              <w:ind w:left="1800"/>
              <w:rPr>
                <w:b/>
                <w:bCs/>
                <w:highlight w:val="yellow"/>
              </w:rPr>
            </w:pPr>
            <w:r w:rsidRPr="00CB64EE">
              <w:rPr>
                <w:b/>
                <w:bCs/>
                <w:highlight w:val="yellow"/>
              </w:rPr>
              <w:t xml:space="preserve">‘Notification Crossing Frontier’ C_NCF_NOT (IE118) is sent by </w:t>
            </w:r>
            <w:r>
              <w:rPr>
                <w:b/>
                <w:bCs/>
                <w:highlight w:val="yellow"/>
              </w:rPr>
              <w:t>NTA.RS</w:t>
            </w:r>
            <w:r w:rsidRPr="00CB64EE">
              <w:rPr>
                <w:b/>
                <w:bCs/>
                <w:highlight w:val="yellow"/>
              </w:rPr>
              <w:t xml:space="preserve"> to </w:t>
            </w:r>
            <w:r>
              <w:rPr>
                <w:b/>
                <w:bCs/>
                <w:highlight w:val="yellow"/>
              </w:rPr>
              <w:t>NTA.SI</w:t>
            </w:r>
            <w:r w:rsidR="0035374E">
              <w:rPr>
                <w:b/>
                <w:bCs/>
                <w:highlight w:val="yellow"/>
              </w:rPr>
              <w:t>;</w:t>
            </w:r>
          </w:p>
          <w:p w14:paraId="78F0B16F" w14:textId="6ADC2484" w:rsidR="00C60446" w:rsidRPr="00CB64EE" w:rsidRDefault="00C60446" w:rsidP="00C60446">
            <w:pPr>
              <w:pStyle w:val="ListParagraph"/>
              <w:numPr>
                <w:ilvl w:val="0"/>
                <w:numId w:val="14"/>
              </w:numPr>
              <w:ind w:left="1800"/>
              <w:rPr>
                <w:b/>
                <w:bCs/>
                <w:highlight w:val="yellow"/>
              </w:rPr>
            </w:pPr>
            <w:r w:rsidRPr="00CB64EE">
              <w:rPr>
                <w:b/>
                <w:bCs/>
                <w:highlight w:val="yellow"/>
              </w:rPr>
              <w:t xml:space="preserve">Then, ‘Incident Notification’ C_INC_NOT (IE180) is sent by </w:t>
            </w:r>
            <w:r>
              <w:rPr>
                <w:b/>
                <w:bCs/>
                <w:highlight w:val="yellow"/>
              </w:rPr>
              <w:t xml:space="preserve">NTA.RS </w:t>
            </w:r>
            <w:r w:rsidRPr="00CB64EE">
              <w:rPr>
                <w:b/>
                <w:bCs/>
                <w:highlight w:val="yellow"/>
              </w:rPr>
              <w:t xml:space="preserve">to </w:t>
            </w:r>
            <w:r>
              <w:rPr>
                <w:b/>
                <w:bCs/>
                <w:highlight w:val="yellow"/>
              </w:rPr>
              <w:t>NTA.SI</w:t>
            </w:r>
            <w:r w:rsidRPr="00CB64EE">
              <w:rPr>
                <w:b/>
                <w:bCs/>
                <w:highlight w:val="yellow"/>
              </w:rPr>
              <w:t>.</w:t>
            </w:r>
          </w:p>
          <w:p w14:paraId="44D3DAEC" w14:textId="77777777" w:rsidR="00C60446" w:rsidRPr="00A9454A" w:rsidRDefault="00C60446" w:rsidP="00C60446">
            <w:pPr>
              <w:rPr>
                <w:b/>
                <w:bCs/>
                <w:highlight w:val="yellow"/>
              </w:rPr>
            </w:pPr>
          </w:p>
          <w:p w14:paraId="0E826348" w14:textId="42987145" w:rsidR="00C60446" w:rsidRPr="007F2410" w:rsidRDefault="00C60446" w:rsidP="00C60446">
            <w:pPr>
              <w:pStyle w:val="ListParagraph"/>
              <w:numPr>
                <w:ilvl w:val="0"/>
                <w:numId w:val="18"/>
              </w:numPr>
              <w:rPr>
                <w:b/>
                <w:bCs/>
                <w:highlight w:val="yellow"/>
              </w:rPr>
            </w:pPr>
            <w:r w:rsidRPr="007F2410">
              <w:rPr>
                <w:b/>
                <w:bCs/>
                <w:highlight w:val="yellow"/>
              </w:rPr>
              <w:t xml:space="preserve">Movement from </w:t>
            </w:r>
            <w:r>
              <w:rPr>
                <w:b/>
                <w:bCs/>
                <w:highlight w:val="yellow"/>
              </w:rPr>
              <w:t>Slovenia (SI)</w:t>
            </w:r>
            <w:r w:rsidRPr="007F2410">
              <w:rPr>
                <w:b/>
                <w:bCs/>
                <w:highlight w:val="yellow"/>
              </w:rPr>
              <w:t xml:space="preserve"> to </w:t>
            </w:r>
            <w:r>
              <w:rPr>
                <w:b/>
                <w:bCs/>
                <w:highlight w:val="yellow"/>
              </w:rPr>
              <w:t>Serbia</w:t>
            </w:r>
            <w:r w:rsidRPr="007F2410">
              <w:rPr>
                <w:b/>
                <w:bCs/>
                <w:highlight w:val="yellow"/>
              </w:rPr>
              <w:t xml:space="preserve"> </w:t>
            </w:r>
            <w:r>
              <w:rPr>
                <w:b/>
                <w:bCs/>
                <w:highlight w:val="yellow"/>
              </w:rPr>
              <w:t xml:space="preserve">(RS) </w:t>
            </w:r>
            <w:r w:rsidRPr="007F2410">
              <w:rPr>
                <w:b/>
                <w:bCs/>
                <w:highlight w:val="yellow"/>
              </w:rPr>
              <w:t xml:space="preserve">via </w:t>
            </w:r>
            <w:r>
              <w:rPr>
                <w:b/>
                <w:bCs/>
                <w:highlight w:val="yellow"/>
              </w:rPr>
              <w:t>Croatia (HR)</w:t>
            </w:r>
            <w:r w:rsidRPr="007F2410">
              <w:rPr>
                <w:b/>
                <w:bCs/>
                <w:highlight w:val="yellow"/>
              </w:rPr>
              <w:t>:</w:t>
            </w:r>
          </w:p>
          <w:p w14:paraId="3B2788F0" w14:textId="77777777" w:rsidR="00C60446" w:rsidRDefault="00C60446" w:rsidP="00C60446">
            <w:pPr>
              <w:ind w:left="720"/>
              <w:rPr>
                <w:b/>
                <w:bCs/>
                <w:highlight w:val="yellow"/>
              </w:rPr>
            </w:pPr>
            <w:r w:rsidRPr="00A9454A">
              <w:rPr>
                <w:b/>
                <w:bCs/>
                <w:highlight w:val="yellow"/>
              </w:rPr>
              <w:t xml:space="preserve">The Office of Transit in </w:t>
            </w:r>
            <w:r>
              <w:rPr>
                <w:b/>
                <w:bCs/>
                <w:highlight w:val="yellow"/>
              </w:rPr>
              <w:t>Serbia</w:t>
            </w:r>
            <w:r w:rsidRPr="00A9454A">
              <w:rPr>
                <w:b/>
                <w:bCs/>
                <w:highlight w:val="yellow"/>
              </w:rPr>
              <w:t xml:space="preserve"> confirms the border crossing. The truck continues toward Belgrade but, after 5 km, a minor accident occurs, damaging the goods. The carrier </w:t>
            </w:r>
            <w:r w:rsidRPr="00304085">
              <w:rPr>
                <w:b/>
                <w:bCs/>
                <w:highlight w:val="yellow"/>
                <w:u w:val="single"/>
              </w:rPr>
              <w:t>drives back to the same Customs Office</w:t>
            </w:r>
            <w:r>
              <w:rPr>
                <w:b/>
                <w:bCs/>
                <w:highlight w:val="yellow"/>
              </w:rPr>
              <w:t>:</w:t>
            </w:r>
          </w:p>
          <w:p w14:paraId="76BD3979" w14:textId="57630863" w:rsidR="00C60446" w:rsidRPr="00BF3006" w:rsidRDefault="00C60446" w:rsidP="00C60446">
            <w:pPr>
              <w:pStyle w:val="ListParagraph"/>
              <w:numPr>
                <w:ilvl w:val="0"/>
                <w:numId w:val="16"/>
              </w:numPr>
              <w:ind w:left="1800"/>
              <w:rPr>
                <w:b/>
                <w:bCs/>
                <w:highlight w:val="yellow"/>
              </w:rPr>
            </w:pPr>
            <w:r w:rsidRPr="00BF3006">
              <w:rPr>
                <w:b/>
                <w:bCs/>
                <w:highlight w:val="yellow"/>
              </w:rPr>
              <w:t xml:space="preserve">‘Notification Crossing Frontier’ C_NCF_NOT (IE118) message has been sent by </w:t>
            </w:r>
            <w:r>
              <w:rPr>
                <w:b/>
                <w:bCs/>
                <w:highlight w:val="yellow"/>
              </w:rPr>
              <w:t>NTA.RS</w:t>
            </w:r>
            <w:r w:rsidRPr="00CB64EE">
              <w:rPr>
                <w:b/>
                <w:bCs/>
                <w:highlight w:val="yellow"/>
              </w:rPr>
              <w:t xml:space="preserve"> to </w:t>
            </w:r>
            <w:r>
              <w:rPr>
                <w:b/>
                <w:bCs/>
                <w:highlight w:val="yellow"/>
              </w:rPr>
              <w:t>NTA.SI</w:t>
            </w:r>
            <w:r w:rsidR="0035374E">
              <w:rPr>
                <w:b/>
                <w:bCs/>
                <w:highlight w:val="yellow"/>
              </w:rPr>
              <w:t>;</w:t>
            </w:r>
          </w:p>
          <w:p w14:paraId="5452D270" w14:textId="5B8A3EAD" w:rsidR="00C60446" w:rsidRDefault="00C60446" w:rsidP="00C60446">
            <w:pPr>
              <w:pStyle w:val="ListParagraph"/>
              <w:numPr>
                <w:ilvl w:val="0"/>
                <w:numId w:val="16"/>
              </w:numPr>
              <w:ind w:left="1800"/>
              <w:rPr>
                <w:b/>
                <w:bCs/>
                <w:highlight w:val="yellow"/>
              </w:rPr>
            </w:pPr>
            <w:r w:rsidRPr="00BF3006">
              <w:rPr>
                <w:b/>
                <w:bCs/>
                <w:highlight w:val="yellow"/>
              </w:rPr>
              <w:t xml:space="preserve">One hour later, ‘Incident Notification’ C_INC_NOT (IE180) is sent by </w:t>
            </w:r>
            <w:r>
              <w:rPr>
                <w:b/>
                <w:bCs/>
                <w:highlight w:val="yellow"/>
              </w:rPr>
              <w:t xml:space="preserve">NTA.RS </w:t>
            </w:r>
            <w:r w:rsidRPr="00BF3006">
              <w:rPr>
                <w:b/>
                <w:bCs/>
                <w:highlight w:val="yellow"/>
              </w:rPr>
              <w:t xml:space="preserve">(with the same Office of Transit also acting as the Office of Incident Registration) to </w:t>
            </w:r>
            <w:r>
              <w:rPr>
                <w:b/>
                <w:bCs/>
                <w:highlight w:val="yellow"/>
              </w:rPr>
              <w:t>NTA.SI</w:t>
            </w:r>
            <w:r w:rsidRPr="00BF3006">
              <w:rPr>
                <w:b/>
                <w:bCs/>
                <w:highlight w:val="yellow"/>
              </w:rPr>
              <w:t>.</w:t>
            </w:r>
          </w:p>
          <w:p w14:paraId="085FF9B8" w14:textId="77777777" w:rsidR="00C60446" w:rsidRDefault="00C60446" w:rsidP="00C60446">
            <w:pPr>
              <w:rPr>
                <w:b/>
                <w:bCs/>
                <w:highlight w:val="yellow"/>
              </w:rPr>
            </w:pPr>
          </w:p>
          <w:p w14:paraId="64FBB1F4" w14:textId="5583C869" w:rsidR="00C60446" w:rsidRPr="00107B3A" w:rsidRDefault="00C60446" w:rsidP="00C60446">
            <w:pPr>
              <w:pStyle w:val="ListParagraph"/>
              <w:numPr>
                <w:ilvl w:val="0"/>
                <w:numId w:val="18"/>
              </w:numPr>
              <w:rPr>
                <w:b/>
                <w:bCs/>
                <w:highlight w:val="yellow"/>
              </w:rPr>
            </w:pPr>
            <w:r w:rsidRPr="00107B3A">
              <w:rPr>
                <w:b/>
                <w:bCs/>
                <w:highlight w:val="yellow"/>
              </w:rPr>
              <w:t xml:space="preserve">Movement from </w:t>
            </w:r>
            <w:r>
              <w:rPr>
                <w:b/>
                <w:bCs/>
                <w:highlight w:val="yellow"/>
              </w:rPr>
              <w:t>Slovenia</w:t>
            </w:r>
            <w:r w:rsidRPr="00107B3A">
              <w:rPr>
                <w:b/>
                <w:bCs/>
                <w:highlight w:val="yellow"/>
              </w:rPr>
              <w:t xml:space="preserve"> </w:t>
            </w:r>
            <w:r>
              <w:rPr>
                <w:b/>
                <w:bCs/>
                <w:highlight w:val="yellow"/>
              </w:rPr>
              <w:t xml:space="preserve">(SI) </w:t>
            </w:r>
            <w:r w:rsidRPr="00107B3A">
              <w:rPr>
                <w:b/>
                <w:bCs/>
                <w:highlight w:val="yellow"/>
              </w:rPr>
              <w:t xml:space="preserve">to </w:t>
            </w:r>
            <w:r>
              <w:rPr>
                <w:b/>
                <w:bCs/>
                <w:highlight w:val="yellow"/>
              </w:rPr>
              <w:t>Serbia</w:t>
            </w:r>
            <w:r w:rsidRPr="00107B3A">
              <w:rPr>
                <w:b/>
                <w:bCs/>
                <w:highlight w:val="yellow"/>
              </w:rPr>
              <w:t xml:space="preserve"> </w:t>
            </w:r>
            <w:r>
              <w:rPr>
                <w:b/>
                <w:bCs/>
                <w:highlight w:val="yellow"/>
              </w:rPr>
              <w:t xml:space="preserve">(RS) </w:t>
            </w:r>
            <w:r w:rsidRPr="00107B3A">
              <w:rPr>
                <w:b/>
                <w:bCs/>
                <w:highlight w:val="yellow"/>
              </w:rPr>
              <w:t xml:space="preserve">via </w:t>
            </w:r>
            <w:r>
              <w:rPr>
                <w:b/>
                <w:bCs/>
                <w:highlight w:val="yellow"/>
              </w:rPr>
              <w:t>Croatia</w:t>
            </w:r>
            <w:r w:rsidRPr="00107B3A">
              <w:rPr>
                <w:b/>
                <w:bCs/>
                <w:highlight w:val="yellow"/>
              </w:rPr>
              <w:t xml:space="preserve"> </w:t>
            </w:r>
            <w:r>
              <w:rPr>
                <w:b/>
                <w:bCs/>
                <w:highlight w:val="yellow"/>
              </w:rPr>
              <w:t xml:space="preserve">(HR) </w:t>
            </w:r>
            <w:r w:rsidRPr="00107B3A">
              <w:rPr>
                <w:b/>
                <w:bCs/>
                <w:highlight w:val="yellow"/>
              </w:rPr>
              <w:t xml:space="preserve">and </w:t>
            </w:r>
            <w:r w:rsidRPr="008E1BE5">
              <w:rPr>
                <w:b/>
                <w:bCs/>
                <w:highlight w:val="yellow"/>
              </w:rPr>
              <w:t>Bosnia and Herzegovina</w:t>
            </w:r>
            <w:r w:rsidRPr="00107B3A">
              <w:rPr>
                <w:b/>
                <w:bCs/>
                <w:highlight w:val="yellow"/>
              </w:rPr>
              <w:t xml:space="preserve"> </w:t>
            </w:r>
            <w:r>
              <w:rPr>
                <w:b/>
                <w:bCs/>
                <w:highlight w:val="yellow"/>
              </w:rPr>
              <w:t xml:space="preserve">(BA) </w:t>
            </w:r>
            <w:r w:rsidRPr="00107B3A">
              <w:rPr>
                <w:b/>
                <w:bCs/>
                <w:highlight w:val="yellow"/>
              </w:rPr>
              <w:t xml:space="preserve">(assuming </w:t>
            </w:r>
            <w:r w:rsidRPr="008E1BE5">
              <w:rPr>
                <w:b/>
                <w:bCs/>
                <w:highlight w:val="yellow"/>
              </w:rPr>
              <w:t>Bosnia and Herzegovina</w:t>
            </w:r>
            <w:r>
              <w:rPr>
                <w:b/>
                <w:bCs/>
                <w:highlight w:val="yellow"/>
              </w:rPr>
              <w:t xml:space="preserve"> is a third country and not yet </w:t>
            </w:r>
            <w:r w:rsidRPr="00107B3A">
              <w:rPr>
                <w:b/>
                <w:bCs/>
                <w:highlight w:val="yellow"/>
              </w:rPr>
              <w:t xml:space="preserve">a </w:t>
            </w:r>
            <w:r>
              <w:rPr>
                <w:b/>
                <w:bCs/>
                <w:highlight w:val="yellow"/>
              </w:rPr>
              <w:t xml:space="preserve">Contracting Party to </w:t>
            </w:r>
            <w:r w:rsidRPr="00107B3A">
              <w:rPr>
                <w:b/>
                <w:bCs/>
                <w:highlight w:val="yellow"/>
              </w:rPr>
              <w:t>CTC):</w:t>
            </w:r>
          </w:p>
          <w:p w14:paraId="26E6BAA1" w14:textId="19CD0934" w:rsidR="00C60446" w:rsidRPr="00A9454A" w:rsidRDefault="00C60446" w:rsidP="00C60446">
            <w:pPr>
              <w:ind w:left="720"/>
              <w:rPr>
                <w:b/>
                <w:bCs/>
                <w:highlight w:val="yellow"/>
              </w:rPr>
            </w:pPr>
            <w:r w:rsidRPr="00A9454A">
              <w:rPr>
                <w:b/>
                <w:bCs/>
                <w:highlight w:val="yellow"/>
              </w:rPr>
              <w:t xml:space="preserve">The Office of Transit in </w:t>
            </w:r>
            <w:r>
              <w:rPr>
                <w:b/>
                <w:bCs/>
                <w:highlight w:val="yellow"/>
              </w:rPr>
              <w:t>Croatia</w:t>
            </w:r>
            <w:r w:rsidRPr="00A9454A">
              <w:rPr>
                <w:b/>
                <w:bCs/>
                <w:highlight w:val="yellow"/>
              </w:rPr>
              <w:t xml:space="preserve"> (before crossing the </w:t>
            </w:r>
            <w:r>
              <w:rPr>
                <w:b/>
                <w:bCs/>
                <w:highlight w:val="yellow"/>
              </w:rPr>
              <w:t>HR</w:t>
            </w:r>
            <w:r w:rsidRPr="00A9454A">
              <w:rPr>
                <w:b/>
                <w:bCs/>
                <w:highlight w:val="yellow"/>
              </w:rPr>
              <w:t>/</w:t>
            </w:r>
            <w:r>
              <w:rPr>
                <w:b/>
                <w:bCs/>
                <w:highlight w:val="yellow"/>
              </w:rPr>
              <w:t xml:space="preserve">BA </w:t>
            </w:r>
            <w:r w:rsidRPr="00A9454A">
              <w:rPr>
                <w:b/>
                <w:bCs/>
                <w:highlight w:val="yellow"/>
              </w:rPr>
              <w:t xml:space="preserve">border) </w:t>
            </w:r>
            <w:r>
              <w:rPr>
                <w:b/>
                <w:bCs/>
                <w:highlight w:val="yellow"/>
              </w:rPr>
              <w:t>needs to register an incident:</w:t>
            </w:r>
          </w:p>
          <w:p w14:paraId="7C9275EC" w14:textId="451DCF0E" w:rsidR="00C60446" w:rsidRPr="00CB64EE" w:rsidRDefault="00C60446" w:rsidP="00C60446">
            <w:pPr>
              <w:pStyle w:val="ListParagraph"/>
              <w:numPr>
                <w:ilvl w:val="0"/>
                <w:numId w:val="15"/>
              </w:numPr>
              <w:ind w:left="1800"/>
              <w:rPr>
                <w:b/>
                <w:bCs/>
                <w:highlight w:val="yellow"/>
              </w:rPr>
            </w:pPr>
            <w:r w:rsidRPr="00CB64EE">
              <w:rPr>
                <w:b/>
                <w:bCs/>
                <w:highlight w:val="yellow"/>
              </w:rPr>
              <w:t xml:space="preserve">‘Incident Notification’ C_INC_NOT (IE180) is sent by </w:t>
            </w:r>
            <w:r>
              <w:rPr>
                <w:b/>
                <w:bCs/>
                <w:highlight w:val="yellow"/>
              </w:rPr>
              <w:t xml:space="preserve">NTA.HR </w:t>
            </w:r>
            <w:r w:rsidRPr="00CB64EE">
              <w:rPr>
                <w:b/>
                <w:bCs/>
                <w:highlight w:val="yellow"/>
              </w:rPr>
              <w:t xml:space="preserve">to </w:t>
            </w:r>
            <w:r>
              <w:rPr>
                <w:b/>
                <w:bCs/>
                <w:highlight w:val="yellow"/>
              </w:rPr>
              <w:t>NTA.SI</w:t>
            </w:r>
            <w:r w:rsidR="0035374E">
              <w:rPr>
                <w:b/>
                <w:bCs/>
                <w:highlight w:val="yellow"/>
              </w:rPr>
              <w:t>;</w:t>
            </w:r>
          </w:p>
          <w:p w14:paraId="19C2CADC" w14:textId="2E94F23C" w:rsidR="00C60446" w:rsidRPr="00126A7C" w:rsidRDefault="00C60446" w:rsidP="00C60446">
            <w:pPr>
              <w:pStyle w:val="ListParagraph"/>
              <w:numPr>
                <w:ilvl w:val="0"/>
                <w:numId w:val="15"/>
              </w:numPr>
              <w:ind w:left="1800"/>
              <w:rPr>
                <w:b/>
                <w:bCs/>
                <w:highlight w:val="yellow"/>
              </w:rPr>
            </w:pPr>
            <w:r w:rsidRPr="00CB64EE">
              <w:rPr>
                <w:b/>
                <w:bCs/>
                <w:highlight w:val="yellow"/>
              </w:rPr>
              <w:lastRenderedPageBreak/>
              <w:t xml:space="preserve">Then, ‘Notification Crossing Frontier’ C_NCF_NOT (IE118) is sent by </w:t>
            </w:r>
            <w:r>
              <w:rPr>
                <w:b/>
                <w:bCs/>
                <w:highlight w:val="yellow"/>
              </w:rPr>
              <w:t xml:space="preserve">NTA.HR </w:t>
            </w:r>
            <w:r w:rsidRPr="00CB64EE">
              <w:rPr>
                <w:b/>
                <w:bCs/>
                <w:highlight w:val="yellow"/>
              </w:rPr>
              <w:t xml:space="preserve">to </w:t>
            </w:r>
            <w:r>
              <w:rPr>
                <w:b/>
                <w:bCs/>
                <w:highlight w:val="yellow"/>
              </w:rPr>
              <w:t>NTA.SI</w:t>
            </w:r>
            <w:r w:rsidRPr="00CB64EE">
              <w:rPr>
                <w:b/>
                <w:bCs/>
                <w:highlight w:val="yellow"/>
              </w:rPr>
              <w:t>.</w:t>
            </w:r>
          </w:p>
          <w:p w14:paraId="60ED1198" w14:textId="77777777" w:rsidR="00C60446" w:rsidRPr="00E8288C" w:rsidRDefault="00C60446" w:rsidP="00C60446"/>
          <w:p w14:paraId="01C8CC7D" w14:textId="77777777" w:rsidR="00C60446" w:rsidRDefault="00C60446" w:rsidP="00C60446">
            <w:pPr>
              <w:pStyle w:val="NormalWeb"/>
              <w:tabs>
                <w:tab w:val="left" w:pos="1195"/>
              </w:tabs>
              <w:spacing w:before="0" w:beforeAutospacing="0" w:after="0" w:afterAutospacing="0"/>
              <w:rPr>
                <w:rFonts w:ascii="Arial" w:hAnsi="Arial" w:cs="Arial"/>
                <w:sz w:val="18"/>
                <w:szCs w:val="18"/>
                <w:lang w:val="en-GB"/>
              </w:rPr>
            </w:pPr>
            <w:r>
              <w:rPr>
                <w:rFonts w:ascii="Arial" w:hAnsi="Arial" w:cs="Arial"/>
                <w:sz w:val="18"/>
                <w:szCs w:val="18"/>
                <w:lang w:val="en-GB"/>
              </w:rPr>
              <w:t>{…}</w:t>
            </w:r>
          </w:p>
          <w:p w14:paraId="0F5989D7" w14:textId="77777777" w:rsidR="00C60446" w:rsidRDefault="00C60446" w:rsidP="00C60446">
            <w:pPr>
              <w:pStyle w:val="NormalWeb"/>
              <w:tabs>
                <w:tab w:val="left" w:pos="1195"/>
              </w:tabs>
              <w:spacing w:before="0" w:beforeAutospacing="0" w:after="0" w:afterAutospacing="0"/>
              <w:rPr>
                <w:rFonts w:ascii="Arial" w:hAnsi="Arial" w:cs="Arial"/>
                <w:sz w:val="18"/>
                <w:szCs w:val="18"/>
                <w:lang w:val="en-GB"/>
              </w:rPr>
            </w:pPr>
          </w:p>
          <w:p w14:paraId="7909B9F2" w14:textId="231DA132" w:rsidR="00C60446" w:rsidRPr="0035374E" w:rsidRDefault="00C60446" w:rsidP="00C60446">
            <w:pPr>
              <w:pStyle w:val="NormalWeb"/>
              <w:numPr>
                <w:ilvl w:val="0"/>
                <w:numId w:val="17"/>
              </w:numPr>
              <w:tabs>
                <w:tab w:val="left" w:pos="1195"/>
              </w:tabs>
              <w:spacing w:before="0" w:beforeAutospacing="0" w:after="0" w:afterAutospacing="0"/>
              <w:rPr>
                <w:rFonts w:asciiTheme="minorHAnsi" w:hAnsiTheme="minorHAnsi" w:cs="Arial"/>
                <w:b/>
                <w:bCs/>
                <w:color w:val="00B050"/>
                <w:sz w:val="22"/>
                <w:szCs w:val="22"/>
                <w:lang w:val="en-GB"/>
              </w:rPr>
            </w:pPr>
            <w:r w:rsidRPr="0035374E">
              <w:rPr>
                <w:rFonts w:asciiTheme="minorHAnsi" w:hAnsiTheme="minorHAnsi" w:cs="Arial"/>
                <w:b/>
                <w:bCs/>
                <w:color w:val="00B050"/>
                <w:sz w:val="22"/>
                <w:szCs w:val="22"/>
                <w:lang w:val="en-GB"/>
              </w:rPr>
              <w:t xml:space="preserve">The following update </w:t>
            </w:r>
            <w:r w:rsidR="0035374E" w:rsidRPr="0035374E">
              <w:rPr>
                <w:rFonts w:asciiTheme="minorHAnsi" w:hAnsiTheme="minorHAnsi" w:cs="Arial"/>
                <w:b/>
                <w:bCs/>
                <w:color w:val="00B050"/>
                <w:sz w:val="22"/>
                <w:szCs w:val="22"/>
                <w:lang w:val="en-GB"/>
              </w:rPr>
              <w:t xml:space="preserve">was </w:t>
            </w:r>
            <w:r w:rsidRPr="0035374E">
              <w:rPr>
                <w:rFonts w:asciiTheme="minorHAnsi" w:hAnsiTheme="minorHAnsi" w:cs="Arial"/>
                <w:b/>
                <w:bCs/>
                <w:color w:val="00B050"/>
                <w:sz w:val="22"/>
                <w:szCs w:val="22"/>
                <w:lang w:val="en-GB"/>
              </w:rPr>
              <w:t xml:space="preserve">performed in section </w:t>
            </w:r>
            <w:r w:rsidRPr="0035374E">
              <w:rPr>
                <w:rFonts w:asciiTheme="minorHAnsi" w:hAnsiTheme="minorHAnsi" w:cs="Arial"/>
                <w:b/>
                <w:bCs/>
                <w:color w:val="00B050"/>
                <w:sz w:val="22"/>
                <w:szCs w:val="22"/>
                <w:u w:val="single"/>
                <w:lang w:val="en-GB"/>
              </w:rPr>
              <w:t>III.II.5.5.1 T-TRA-INC-M-001-Capturing movement information at Office of Incident Registration</w:t>
            </w:r>
            <w:r w:rsidRPr="0035374E">
              <w:rPr>
                <w:rFonts w:asciiTheme="minorHAnsi" w:hAnsiTheme="minorHAnsi" w:cs="Arial"/>
                <w:b/>
                <w:bCs/>
                <w:color w:val="00B050"/>
                <w:sz w:val="22"/>
                <w:szCs w:val="22"/>
                <w:lang w:val="en-GB"/>
              </w:rPr>
              <w:t>:</w:t>
            </w:r>
          </w:p>
          <w:p w14:paraId="052F7CA4" w14:textId="77777777" w:rsidR="00C60446" w:rsidRDefault="00C60446" w:rsidP="00C60446">
            <w:pPr>
              <w:pStyle w:val="NormalWeb"/>
              <w:tabs>
                <w:tab w:val="left" w:pos="1195"/>
              </w:tabs>
              <w:spacing w:before="0" w:beforeAutospacing="0" w:after="0" w:afterAutospacing="0"/>
              <w:rPr>
                <w:rFonts w:asciiTheme="minorHAnsi" w:hAnsiTheme="minorHAnsi" w:cs="Arial"/>
                <w:b/>
                <w:bCs/>
                <w:sz w:val="22"/>
                <w:szCs w:val="22"/>
                <w:lang w:val="en-GB"/>
              </w:rPr>
            </w:pPr>
          </w:p>
          <w:p w14:paraId="3A039680" w14:textId="10B68FE3" w:rsidR="00C60446" w:rsidRDefault="00C60446" w:rsidP="00C60446">
            <w:pPr>
              <w:pStyle w:val="NormalWeb"/>
              <w:tabs>
                <w:tab w:val="left" w:pos="1195"/>
              </w:tabs>
              <w:spacing w:before="0" w:beforeAutospacing="0" w:after="0" w:afterAutospacing="0"/>
              <w:rPr>
                <w:rFonts w:asciiTheme="minorHAnsi" w:hAnsiTheme="minorHAnsi" w:cs="Arial"/>
                <w:b/>
                <w:bCs/>
                <w:sz w:val="22"/>
                <w:szCs w:val="22"/>
                <w:lang w:val="en-GB"/>
              </w:rPr>
            </w:pPr>
            <w:r w:rsidRPr="000C1779">
              <w:t xml:space="preserve">As per </w:t>
            </w:r>
            <w:r w:rsidRPr="000C1779">
              <w:rPr>
                <w:b/>
              </w:rPr>
              <w:t xml:space="preserve">[Step </w:t>
            </w:r>
            <w:r w:rsidRPr="000C1779">
              <w:rPr>
                <w:b/>
              </w:rPr>
              <w:fldChar w:fldCharType="begin"/>
            </w:r>
            <w:r w:rsidRPr="000C1779">
              <w:rPr>
                <w:b/>
              </w:rPr>
              <w:instrText xml:space="preserve"> seq INC-M-001 \r 1 </w:instrText>
            </w:r>
            <w:r w:rsidRPr="000C1779">
              <w:rPr>
                <w:b/>
              </w:rPr>
              <w:fldChar w:fldCharType="separate"/>
            </w:r>
            <w:r w:rsidRPr="000C1779">
              <w:rPr>
                <w:b/>
                <w:noProof/>
              </w:rPr>
              <w:t>1</w:t>
            </w:r>
            <w:r w:rsidRPr="000C1779">
              <w:rPr>
                <w:b/>
              </w:rPr>
              <w:fldChar w:fldCharType="end"/>
            </w:r>
            <w:r w:rsidRPr="000C1779">
              <w:rPr>
                <w:b/>
              </w:rPr>
              <w:t>]</w:t>
            </w:r>
            <w:r w:rsidRPr="000C1779">
              <w:t xml:space="preserve"> of</w:t>
            </w:r>
            <w:r w:rsidR="00384C36">
              <w:t xml:space="preserve"> Figure 55</w:t>
            </w:r>
            <w:r w:rsidRPr="000C1779">
              <w:t xml:space="preserve">, </w:t>
            </w:r>
            <w:r w:rsidRPr="00662C77">
              <w:rPr>
                <w:strike/>
                <w:color w:val="FF0000"/>
              </w:rPr>
              <w:t xml:space="preserve">even if the Office of Incident Registration is involved in the transit movement and thus the movement information may already be available, it always </w:t>
            </w:r>
            <w:r w:rsidRPr="00662C77">
              <w:rPr>
                <w:b/>
                <w:strike/>
                <w:color w:val="FF0000"/>
                <w:u w:val="single"/>
              </w:rPr>
              <w:t>acts first</w:t>
            </w:r>
            <w:r w:rsidRPr="00662C77">
              <w:rPr>
                <w:strike/>
                <w:color w:val="FF0000"/>
              </w:rPr>
              <w:t xml:space="preserve"> as Office of Incident </w:t>
            </w:r>
            <w:proofErr w:type="spellStart"/>
            <w:r w:rsidRPr="00662C77">
              <w:rPr>
                <w:strike/>
                <w:color w:val="FF0000"/>
              </w:rPr>
              <w:t>Registration.</w:t>
            </w:r>
            <w:r w:rsidRPr="000C1779">
              <w:rPr>
                <w:b/>
                <w:bCs/>
                <w:highlight w:val="yellow"/>
              </w:rPr>
              <w:t>when</w:t>
            </w:r>
            <w:proofErr w:type="spellEnd"/>
            <w:r w:rsidRPr="000C1779">
              <w:rPr>
                <w:b/>
                <w:bCs/>
                <w:highlight w:val="yellow"/>
              </w:rPr>
              <w:t xml:space="preserve"> the Office of Incident Registration is acting </w:t>
            </w:r>
            <w:r w:rsidRPr="00384C36">
              <w:rPr>
                <w:b/>
                <w:bCs/>
                <w:i/>
                <w:iCs/>
                <w:highlight w:val="yellow"/>
              </w:rPr>
              <w:t>before</w:t>
            </w:r>
            <w:r w:rsidRPr="000C1779">
              <w:rPr>
                <w:b/>
                <w:bCs/>
                <w:highlight w:val="yellow"/>
              </w:rPr>
              <w:t xml:space="preserve"> the Office of Transit (i.e. the movement information may already be available),</w:t>
            </w:r>
            <w:r w:rsidR="00384C36">
              <w:rPr>
                <w:b/>
                <w:bCs/>
              </w:rPr>
              <w:t xml:space="preserve"> </w:t>
            </w:r>
            <w:r w:rsidRPr="000C1779">
              <w:t>t</w:t>
            </w:r>
            <w:r w:rsidRPr="007C3F00">
              <w:t xml:space="preserve">he </w:t>
            </w:r>
            <w:r w:rsidRPr="00E8288C">
              <w:t xml:space="preserve">Office of Incident Registration </w:t>
            </w:r>
            <w:r w:rsidRPr="00384C36">
              <w:t>always</w:t>
            </w:r>
            <w:r w:rsidRPr="00E8288C">
              <w:t xml:space="preserve"> requests the movement information from the Office of Departure by sending the ‘Movement Query’ C_MVT_QUE (IE027) message in order to be informed about the </w:t>
            </w:r>
            <w:r w:rsidRPr="00384C36">
              <w:rPr>
                <w:u w:val="single"/>
              </w:rPr>
              <w:t>latest status</w:t>
            </w:r>
            <w:r w:rsidRPr="00E8288C">
              <w:t xml:space="preserve"> and details of the transit movement by the Office of Departure.</w:t>
            </w:r>
          </w:p>
          <w:p w14:paraId="36B16CF0" w14:textId="77777777" w:rsidR="00C60446" w:rsidRDefault="00C60446" w:rsidP="00C60446">
            <w:pPr>
              <w:pStyle w:val="NormalWeb"/>
              <w:tabs>
                <w:tab w:val="left" w:pos="1195"/>
              </w:tabs>
              <w:spacing w:before="0" w:beforeAutospacing="0" w:after="0" w:afterAutospacing="0"/>
              <w:rPr>
                <w:rFonts w:ascii="Arial" w:hAnsi="Arial" w:cs="Arial"/>
                <w:sz w:val="18"/>
                <w:szCs w:val="18"/>
                <w:lang w:val="en-GB"/>
              </w:rPr>
            </w:pPr>
          </w:p>
          <w:p w14:paraId="7486236F" w14:textId="77777777" w:rsidR="00C60446" w:rsidRDefault="00C60446" w:rsidP="007749A9">
            <w:pPr>
              <w:rPr>
                <w:rFonts w:asciiTheme="minorHAnsi" w:hAnsiTheme="minorHAnsi" w:cstheme="minorHAnsi"/>
                <w:sz w:val="22"/>
                <w:szCs w:val="22"/>
              </w:rPr>
            </w:pPr>
          </w:p>
          <w:p w14:paraId="7CE8840F" w14:textId="77777777" w:rsidR="00C60446" w:rsidRDefault="00C60446" w:rsidP="007749A9">
            <w:pPr>
              <w:rPr>
                <w:rFonts w:asciiTheme="minorHAnsi" w:hAnsiTheme="minorHAnsi" w:cstheme="minorHAnsi"/>
                <w:sz w:val="22"/>
                <w:szCs w:val="22"/>
              </w:rPr>
            </w:pPr>
          </w:p>
          <w:p w14:paraId="024550D7" w14:textId="77777777" w:rsidR="00384C36" w:rsidRDefault="00384C36" w:rsidP="007749A9">
            <w:pPr>
              <w:rPr>
                <w:rFonts w:asciiTheme="minorHAnsi" w:hAnsiTheme="minorHAnsi" w:cstheme="minorHAnsi"/>
                <w:sz w:val="22"/>
                <w:szCs w:val="22"/>
              </w:rPr>
            </w:pPr>
          </w:p>
          <w:p w14:paraId="6C12F3B8" w14:textId="77777777" w:rsidR="00C60446" w:rsidRDefault="00C60446" w:rsidP="007749A9">
            <w:pPr>
              <w:rPr>
                <w:rFonts w:asciiTheme="minorHAnsi" w:hAnsiTheme="minorHAnsi" w:cstheme="minorHAnsi"/>
                <w:sz w:val="22"/>
                <w:szCs w:val="22"/>
              </w:rPr>
            </w:pPr>
          </w:p>
          <w:p w14:paraId="2178EC0B" w14:textId="77777777" w:rsidR="00C60446" w:rsidRDefault="00C60446" w:rsidP="007749A9">
            <w:pPr>
              <w:rPr>
                <w:rFonts w:asciiTheme="minorHAnsi" w:hAnsiTheme="minorHAnsi" w:cstheme="minorHAnsi"/>
                <w:sz w:val="22"/>
                <w:szCs w:val="22"/>
              </w:rPr>
            </w:pPr>
          </w:p>
          <w:p w14:paraId="087499B1" w14:textId="77777777" w:rsidR="00906F9C" w:rsidRDefault="00906F9C" w:rsidP="007749A9">
            <w:pPr>
              <w:rPr>
                <w:rFonts w:asciiTheme="minorHAnsi" w:hAnsiTheme="minorHAnsi" w:cstheme="minorHAnsi"/>
                <w:sz w:val="22"/>
                <w:szCs w:val="22"/>
              </w:rPr>
            </w:pPr>
          </w:p>
          <w:p w14:paraId="33959B1A" w14:textId="77777777" w:rsidR="0097285D" w:rsidRDefault="0097285D" w:rsidP="007749A9">
            <w:pPr>
              <w:rPr>
                <w:rFonts w:asciiTheme="minorHAnsi" w:hAnsiTheme="minorHAnsi" w:cstheme="minorHAnsi"/>
                <w:sz w:val="22"/>
                <w:szCs w:val="22"/>
              </w:rPr>
            </w:pPr>
          </w:p>
          <w:p w14:paraId="0F9309FE" w14:textId="3C77B480" w:rsidR="004F731A" w:rsidRDefault="005A42BB" w:rsidP="007749A9">
            <w:pPr>
              <w:pStyle w:val="paragraph"/>
              <w:spacing w:before="0" w:beforeAutospacing="0" w:after="0" w:afterAutospacing="0"/>
              <w:textAlignment w:val="baseline"/>
              <w:rPr>
                <w:rStyle w:val="eop"/>
                <w:rFonts w:asciiTheme="minorHAnsi" w:hAnsiTheme="minorHAnsi" w:cstheme="minorHAnsi"/>
                <w:sz w:val="22"/>
                <w:szCs w:val="22"/>
                <w:lang w:val="en-GB"/>
              </w:rPr>
            </w:pPr>
            <w:r w:rsidRPr="00DD3CF0">
              <w:rPr>
                <w:rStyle w:val="normaltextrun"/>
                <w:rFonts w:asciiTheme="minorHAnsi" w:hAnsiTheme="minorHAnsi" w:cstheme="minorHAnsi"/>
                <w:b/>
                <w:bCs/>
                <w:sz w:val="22"/>
                <w:szCs w:val="22"/>
                <w:u w:val="single"/>
              </w:rPr>
              <w:t>IMPACT ASSESSMENT: </w:t>
            </w:r>
            <w:r w:rsidRPr="00DD3CF0">
              <w:rPr>
                <w:rStyle w:val="normaltextrun"/>
                <w:rFonts w:asciiTheme="minorHAnsi" w:hAnsiTheme="minorHAnsi" w:cstheme="minorHAnsi"/>
                <w:sz w:val="22"/>
                <w:szCs w:val="22"/>
              </w:rPr>
              <w:t> </w:t>
            </w:r>
            <w:r w:rsidRPr="00DD3CF0">
              <w:rPr>
                <w:rStyle w:val="eop"/>
                <w:rFonts w:asciiTheme="minorHAnsi" w:hAnsiTheme="minorHAnsi" w:cstheme="minorHAnsi"/>
                <w:sz w:val="22"/>
                <w:szCs w:val="22"/>
              </w:rPr>
              <w:t> </w:t>
            </w:r>
          </w:p>
          <w:p w14:paraId="03C81D4E" w14:textId="45526F39" w:rsidR="0088343C" w:rsidRDefault="0088343C" w:rsidP="007749A9">
            <w:pPr>
              <w:pStyle w:val="paragraph"/>
              <w:spacing w:before="0"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The i</w:t>
            </w:r>
            <w:r w:rsidRPr="0088343C">
              <w:rPr>
                <w:rStyle w:val="normaltextrun"/>
                <w:rFonts w:asciiTheme="minorHAnsi" w:hAnsiTheme="minorHAnsi" w:cstheme="minorHAnsi"/>
                <w:sz w:val="22"/>
                <w:szCs w:val="22"/>
              </w:rPr>
              <w:t xml:space="preserve">mpact </w:t>
            </w:r>
            <w:r w:rsidR="00F41C44">
              <w:rPr>
                <w:rStyle w:val="normaltextrun"/>
                <w:rFonts w:asciiTheme="minorHAnsi" w:hAnsiTheme="minorHAnsi" w:cstheme="minorHAnsi"/>
                <w:sz w:val="22"/>
                <w:szCs w:val="22"/>
              </w:rPr>
              <w:t xml:space="preserve">of additional entries in CL019 may impact the NTA.P5. </w:t>
            </w:r>
            <w:r w:rsidR="0014391F">
              <w:rPr>
                <w:rStyle w:val="normaltextrun"/>
                <w:rFonts w:asciiTheme="minorHAnsi" w:hAnsiTheme="minorHAnsi" w:cstheme="minorHAnsi"/>
                <w:sz w:val="22"/>
                <w:szCs w:val="22"/>
              </w:rPr>
              <w:br/>
            </w:r>
            <w:r w:rsidRPr="0088343C">
              <w:rPr>
                <w:rStyle w:val="normaltextrun"/>
                <w:rFonts w:asciiTheme="minorHAnsi" w:hAnsiTheme="minorHAnsi" w:cstheme="minorHAnsi"/>
                <w:sz w:val="22"/>
                <w:szCs w:val="22"/>
              </w:rPr>
              <w:t>National Teams</w:t>
            </w:r>
            <w:r w:rsidR="00F41C44">
              <w:rPr>
                <w:rStyle w:val="normaltextrun"/>
                <w:rFonts w:asciiTheme="minorHAnsi" w:hAnsiTheme="minorHAnsi" w:cstheme="minorHAnsi"/>
                <w:sz w:val="22"/>
                <w:szCs w:val="22"/>
              </w:rPr>
              <w:t xml:space="preserve"> are invited to verify the complexity of the update of their NTA</w:t>
            </w:r>
            <w:r w:rsidRPr="0088343C">
              <w:rPr>
                <w:rStyle w:val="normaltextrun"/>
                <w:rFonts w:asciiTheme="minorHAnsi" w:hAnsiTheme="minorHAnsi" w:cstheme="minorHAnsi"/>
                <w:sz w:val="22"/>
                <w:szCs w:val="22"/>
              </w:rPr>
              <w:t>.</w:t>
            </w:r>
          </w:p>
          <w:p w14:paraId="3169635C" w14:textId="768611D1" w:rsidR="00991BA3" w:rsidRDefault="00991BA3" w:rsidP="007749A9">
            <w:pPr>
              <w:pStyle w:val="paragraph"/>
              <w:spacing w:before="0"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The documentation of the procedure for </w:t>
            </w:r>
            <w:r w:rsidR="0014391F">
              <w:rPr>
                <w:rStyle w:val="normaltextrun"/>
                <w:rFonts w:asciiTheme="minorHAnsi" w:hAnsiTheme="minorHAnsi" w:cstheme="minorHAnsi"/>
                <w:sz w:val="22"/>
                <w:szCs w:val="22"/>
              </w:rPr>
              <w:t>‘</w:t>
            </w:r>
            <w:r>
              <w:rPr>
                <w:rStyle w:val="normaltextrun"/>
                <w:rFonts w:asciiTheme="minorHAnsi" w:hAnsiTheme="minorHAnsi" w:cstheme="minorHAnsi"/>
                <w:sz w:val="22"/>
                <w:szCs w:val="22"/>
              </w:rPr>
              <w:t xml:space="preserve">incident </w:t>
            </w:r>
            <w:proofErr w:type="spellStart"/>
            <w:r w:rsidR="0014391F">
              <w:rPr>
                <w:rStyle w:val="normaltextrun"/>
                <w:rFonts w:asciiTheme="minorHAnsi" w:hAnsiTheme="minorHAnsi" w:cstheme="minorHAnsi"/>
                <w:sz w:val="22"/>
                <w:szCs w:val="22"/>
              </w:rPr>
              <w:t>e</w:t>
            </w:r>
            <w:r>
              <w:rPr>
                <w:rStyle w:val="normaltextrun"/>
                <w:rFonts w:asciiTheme="minorHAnsi" w:hAnsiTheme="minorHAnsi" w:cstheme="minorHAnsi"/>
                <w:sz w:val="22"/>
                <w:szCs w:val="22"/>
              </w:rPr>
              <w:t>n</w:t>
            </w:r>
            <w:proofErr w:type="spellEnd"/>
            <w:r>
              <w:rPr>
                <w:rStyle w:val="normaltextrun"/>
                <w:rFonts w:asciiTheme="minorHAnsi" w:hAnsiTheme="minorHAnsi" w:cstheme="minorHAnsi"/>
                <w:sz w:val="22"/>
                <w:szCs w:val="22"/>
              </w:rPr>
              <w:t xml:space="preserve"> route</w:t>
            </w:r>
            <w:r w:rsidR="0014391F">
              <w:rPr>
                <w:rStyle w:val="normaltextrun"/>
                <w:rFonts w:asciiTheme="minorHAnsi" w:hAnsiTheme="minorHAnsi" w:cstheme="minorHAnsi"/>
                <w:sz w:val="22"/>
                <w:szCs w:val="22"/>
              </w:rPr>
              <w:t>’</w:t>
            </w:r>
            <w:r>
              <w:rPr>
                <w:rStyle w:val="normaltextrun"/>
                <w:rFonts w:asciiTheme="minorHAnsi" w:hAnsiTheme="minorHAnsi" w:cstheme="minorHAnsi"/>
                <w:sz w:val="22"/>
                <w:szCs w:val="22"/>
              </w:rPr>
              <w:t xml:space="preserve"> might need to be adapted accordingly.</w:t>
            </w:r>
          </w:p>
          <w:p w14:paraId="685B96FB" w14:textId="77777777" w:rsidR="006B2CA8" w:rsidRDefault="006B2CA8" w:rsidP="007749A9">
            <w:pPr>
              <w:pStyle w:val="paragraph"/>
              <w:spacing w:before="0" w:beforeAutospacing="0" w:after="0" w:afterAutospacing="0"/>
              <w:textAlignment w:val="baseline"/>
              <w:rPr>
                <w:rStyle w:val="normaltextrun"/>
                <w:rFonts w:asciiTheme="minorHAnsi" w:hAnsiTheme="minorHAnsi" w:cstheme="minorHAnsi"/>
                <w:sz w:val="22"/>
                <w:szCs w:val="22"/>
              </w:rPr>
            </w:pPr>
          </w:p>
          <w:p w14:paraId="730409B8" w14:textId="190226B3" w:rsidR="006B2CA8" w:rsidRPr="00986EE8" w:rsidRDefault="006B2CA8" w:rsidP="007749A9">
            <w:pPr>
              <w:pStyle w:val="paragraph"/>
              <w:spacing w:before="0" w:beforeAutospacing="0" w:after="0" w:afterAutospacing="0"/>
              <w:textAlignment w:val="baseline"/>
              <w:rPr>
                <w:rStyle w:val="normaltextrun"/>
                <w:rFonts w:asciiTheme="minorHAnsi" w:hAnsiTheme="minorHAnsi" w:cstheme="minorHAnsi"/>
                <w:sz w:val="22"/>
                <w:szCs w:val="22"/>
                <w:u w:val="single"/>
              </w:rPr>
            </w:pPr>
            <w:r w:rsidRPr="00986EE8">
              <w:rPr>
                <w:rStyle w:val="normaltextrun"/>
                <w:rFonts w:asciiTheme="minorHAnsi" w:hAnsiTheme="minorHAnsi" w:cstheme="minorHAnsi"/>
                <w:sz w:val="22"/>
                <w:szCs w:val="22"/>
                <w:u w:val="single"/>
              </w:rPr>
              <w:t>Risk</w:t>
            </w:r>
            <w:r w:rsidR="0014391F">
              <w:rPr>
                <w:rStyle w:val="normaltextrun"/>
                <w:rFonts w:asciiTheme="minorHAnsi" w:hAnsiTheme="minorHAnsi" w:cstheme="minorHAnsi"/>
                <w:sz w:val="22"/>
                <w:szCs w:val="22"/>
                <w:u w:val="single"/>
              </w:rPr>
              <w:t>s</w:t>
            </w:r>
            <w:r w:rsidRPr="00986EE8">
              <w:rPr>
                <w:rStyle w:val="normaltextrun"/>
                <w:rFonts w:asciiTheme="minorHAnsi" w:hAnsiTheme="minorHAnsi" w:cstheme="minorHAnsi"/>
                <w:sz w:val="22"/>
                <w:szCs w:val="22"/>
                <w:u w:val="single"/>
              </w:rPr>
              <w:t xml:space="preserve"> if one NA </w:t>
            </w:r>
            <w:r w:rsidR="00764448" w:rsidRPr="00986EE8">
              <w:rPr>
                <w:rStyle w:val="normaltextrun"/>
                <w:rFonts w:asciiTheme="minorHAnsi" w:hAnsiTheme="minorHAnsi" w:cstheme="minorHAnsi"/>
                <w:sz w:val="22"/>
                <w:szCs w:val="22"/>
                <w:u w:val="single"/>
              </w:rPr>
              <w:t>can</w:t>
            </w:r>
            <w:r w:rsidRPr="00986EE8">
              <w:rPr>
                <w:rStyle w:val="normaltextrun"/>
                <w:rFonts w:asciiTheme="minorHAnsi" w:hAnsiTheme="minorHAnsi" w:cstheme="minorHAnsi"/>
                <w:sz w:val="22"/>
                <w:szCs w:val="22"/>
                <w:u w:val="single"/>
              </w:rPr>
              <w:t xml:space="preserve"> add the codes ‘7’ and ‘8’ but </w:t>
            </w:r>
            <w:r w:rsidR="00764448" w:rsidRPr="00986EE8">
              <w:rPr>
                <w:rStyle w:val="normaltextrun"/>
                <w:rFonts w:asciiTheme="minorHAnsi" w:hAnsiTheme="minorHAnsi" w:cstheme="minorHAnsi"/>
                <w:sz w:val="22"/>
                <w:szCs w:val="22"/>
                <w:u w:val="single"/>
              </w:rPr>
              <w:t xml:space="preserve">is </w:t>
            </w:r>
            <w:r w:rsidRPr="00986EE8">
              <w:rPr>
                <w:rStyle w:val="normaltextrun"/>
                <w:rFonts w:asciiTheme="minorHAnsi" w:hAnsiTheme="minorHAnsi" w:cstheme="minorHAnsi"/>
                <w:sz w:val="22"/>
                <w:szCs w:val="22"/>
                <w:u w:val="single"/>
              </w:rPr>
              <w:t>not able to modify the R&amp;C</w:t>
            </w:r>
            <w:r w:rsidR="0014391F">
              <w:rPr>
                <w:rStyle w:val="normaltextrun"/>
                <w:rFonts w:asciiTheme="minorHAnsi" w:hAnsiTheme="minorHAnsi" w:cstheme="minorHAnsi"/>
                <w:sz w:val="22"/>
                <w:szCs w:val="22"/>
                <w:u w:val="single"/>
              </w:rPr>
              <w:t xml:space="preserve"> </w:t>
            </w:r>
            <w:r w:rsidR="00FB66F0">
              <w:rPr>
                <w:rStyle w:val="normaltextrun"/>
                <w:rFonts w:asciiTheme="minorHAnsi" w:hAnsiTheme="minorHAnsi" w:cstheme="minorHAnsi"/>
                <w:sz w:val="22"/>
                <w:szCs w:val="22"/>
                <w:u w:val="single"/>
              </w:rPr>
              <w:t>by 04</w:t>
            </w:r>
            <w:r w:rsidR="0014391F">
              <w:rPr>
                <w:rStyle w:val="normaltextrun"/>
                <w:rFonts w:asciiTheme="minorHAnsi" w:hAnsiTheme="minorHAnsi" w:cstheme="minorHAnsi"/>
                <w:sz w:val="22"/>
                <w:szCs w:val="22"/>
                <w:u w:val="single"/>
              </w:rPr>
              <w:t>/0</w:t>
            </w:r>
            <w:r w:rsidR="00FB66F0">
              <w:rPr>
                <w:rStyle w:val="normaltextrun"/>
                <w:rFonts w:asciiTheme="minorHAnsi" w:hAnsiTheme="minorHAnsi" w:cstheme="minorHAnsi"/>
                <w:sz w:val="22"/>
                <w:szCs w:val="22"/>
                <w:u w:val="single"/>
              </w:rPr>
              <w:t>3</w:t>
            </w:r>
            <w:r w:rsidR="0014391F">
              <w:rPr>
                <w:rStyle w:val="normaltextrun"/>
                <w:rFonts w:asciiTheme="minorHAnsi" w:hAnsiTheme="minorHAnsi" w:cstheme="minorHAnsi"/>
                <w:sz w:val="22"/>
                <w:szCs w:val="22"/>
                <w:u w:val="single"/>
              </w:rPr>
              <w:t>/2025</w:t>
            </w:r>
            <w:r w:rsidRPr="00986EE8">
              <w:rPr>
                <w:rStyle w:val="normaltextrun"/>
                <w:rFonts w:asciiTheme="minorHAnsi" w:hAnsiTheme="minorHAnsi" w:cstheme="minorHAnsi"/>
                <w:sz w:val="22"/>
                <w:szCs w:val="22"/>
                <w:u w:val="single"/>
              </w:rPr>
              <w:t>:</w:t>
            </w:r>
          </w:p>
          <w:p w14:paraId="25CD3DA3" w14:textId="17672ABD" w:rsidR="006B2CA8" w:rsidRDefault="006B2CA8" w:rsidP="007749A9">
            <w:pPr>
              <w:pStyle w:val="paragraph"/>
              <w:numPr>
                <w:ilvl w:val="0"/>
                <w:numId w:val="9"/>
              </w:numPr>
              <w:spacing w:before="0"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Those codes can be used by that country </w:t>
            </w:r>
            <w:r w:rsidRPr="0097285D">
              <w:rPr>
                <w:rStyle w:val="normaltextrun"/>
                <w:rFonts w:asciiTheme="minorHAnsi" w:hAnsiTheme="minorHAnsi" w:cstheme="minorHAnsi"/>
                <w:sz w:val="22"/>
                <w:szCs w:val="22"/>
                <w:u w:val="single"/>
              </w:rPr>
              <w:t>for incidents occurring in that country</w:t>
            </w:r>
            <w:r>
              <w:rPr>
                <w:rStyle w:val="normaltextrun"/>
                <w:rFonts w:asciiTheme="minorHAnsi" w:hAnsiTheme="minorHAnsi" w:cstheme="minorHAnsi"/>
                <w:sz w:val="22"/>
                <w:szCs w:val="22"/>
              </w:rPr>
              <w:t xml:space="preserve">. But it might perhaps be used </w:t>
            </w:r>
            <w:r w:rsidRPr="0014391F">
              <w:rPr>
                <w:rStyle w:val="normaltextrun"/>
                <w:rFonts w:asciiTheme="minorHAnsi" w:hAnsiTheme="minorHAnsi" w:cstheme="minorHAnsi"/>
                <w:i/>
                <w:iCs/>
                <w:sz w:val="22"/>
                <w:szCs w:val="22"/>
              </w:rPr>
              <w:t>incorrectly</w:t>
            </w:r>
            <w:r>
              <w:rPr>
                <w:rStyle w:val="normaltextrun"/>
                <w:rFonts w:asciiTheme="minorHAnsi" w:hAnsiTheme="minorHAnsi" w:cstheme="minorHAnsi"/>
                <w:sz w:val="22"/>
                <w:szCs w:val="22"/>
              </w:rPr>
              <w:t xml:space="preserve">, violating the R&amp;C by mistake </w:t>
            </w:r>
            <w:r w:rsidR="0014391F">
              <w:rPr>
                <w:rStyle w:val="normaltextrun"/>
                <w:rFonts w:asciiTheme="minorHAnsi" w:hAnsiTheme="minorHAnsi" w:cstheme="minorHAnsi"/>
                <w:sz w:val="22"/>
                <w:szCs w:val="22"/>
              </w:rPr>
              <w:t xml:space="preserve">(the probability seems to be low because the business logic applied in those two conditions is simple). </w:t>
            </w:r>
            <w:r>
              <w:rPr>
                <w:rStyle w:val="normaltextrun"/>
                <w:rFonts w:asciiTheme="minorHAnsi" w:hAnsiTheme="minorHAnsi" w:cstheme="minorHAnsi"/>
                <w:sz w:val="22"/>
                <w:szCs w:val="22"/>
              </w:rPr>
              <w:t xml:space="preserve">In such case, after the rejection, the incident-related information could be </w:t>
            </w:r>
            <w:r w:rsidR="00764448">
              <w:rPr>
                <w:rStyle w:val="normaltextrun"/>
                <w:rFonts w:asciiTheme="minorHAnsi" w:hAnsiTheme="minorHAnsi" w:cstheme="minorHAnsi"/>
                <w:sz w:val="22"/>
                <w:szCs w:val="22"/>
              </w:rPr>
              <w:t>corrected,</w:t>
            </w:r>
            <w:r>
              <w:rPr>
                <w:rStyle w:val="normaltextrun"/>
                <w:rFonts w:asciiTheme="minorHAnsi" w:hAnsiTheme="minorHAnsi" w:cstheme="minorHAnsi"/>
                <w:sz w:val="22"/>
                <w:szCs w:val="22"/>
              </w:rPr>
              <w:t xml:space="preserve"> and the </w:t>
            </w:r>
            <w:r w:rsidR="00764448">
              <w:rPr>
                <w:rStyle w:val="normaltextrun"/>
                <w:rFonts w:asciiTheme="minorHAnsi" w:hAnsiTheme="minorHAnsi" w:cstheme="minorHAnsi"/>
                <w:sz w:val="22"/>
                <w:szCs w:val="22"/>
              </w:rPr>
              <w:t>modified</w:t>
            </w:r>
            <w:r>
              <w:rPr>
                <w:rStyle w:val="normaltextrun"/>
                <w:rFonts w:asciiTheme="minorHAnsi" w:hAnsiTheme="minorHAnsi" w:cstheme="minorHAnsi"/>
                <w:sz w:val="22"/>
                <w:szCs w:val="22"/>
              </w:rPr>
              <w:t xml:space="preserve"> message resent. The impact would be very limited.</w:t>
            </w:r>
          </w:p>
          <w:p w14:paraId="196630A4" w14:textId="3052CBDB" w:rsidR="00764448" w:rsidRDefault="006B2CA8" w:rsidP="007749A9">
            <w:pPr>
              <w:pStyle w:val="paragraph"/>
              <w:numPr>
                <w:ilvl w:val="0"/>
                <w:numId w:val="9"/>
              </w:numPr>
              <w:spacing w:before="0"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If </w:t>
            </w:r>
            <w:r w:rsidR="0014391F">
              <w:rPr>
                <w:rStyle w:val="normaltextrun"/>
                <w:rFonts w:asciiTheme="minorHAnsi" w:hAnsiTheme="minorHAnsi" w:cstheme="minorHAnsi"/>
                <w:sz w:val="22"/>
                <w:szCs w:val="22"/>
              </w:rPr>
              <w:t xml:space="preserve">the codes are </w:t>
            </w:r>
            <w:r w:rsidRPr="0097285D">
              <w:rPr>
                <w:rStyle w:val="normaltextrun"/>
                <w:rFonts w:asciiTheme="minorHAnsi" w:hAnsiTheme="minorHAnsi" w:cstheme="minorHAnsi"/>
                <w:sz w:val="22"/>
                <w:szCs w:val="22"/>
                <w:u w:val="single"/>
              </w:rPr>
              <w:t>used by other NAs</w:t>
            </w:r>
            <w:r>
              <w:rPr>
                <w:rStyle w:val="normaltextrun"/>
                <w:rFonts w:asciiTheme="minorHAnsi" w:hAnsiTheme="minorHAnsi" w:cstheme="minorHAnsi"/>
                <w:sz w:val="22"/>
                <w:szCs w:val="22"/>
              </w:rPr>
              <w:t xml:space="preserve">, the Common Domain messages will be </w:t>
            </w:r>
            <w:r w:rsidR="0014391F">
              <w:rPr>
                <w:rStyle w:val="normaltextrun"/>
                <w:rFonts w:asciiTheme="minorHAnsi" w:hAnsiTheme="minorHAnsi" w:cstheme="minorHAnsi"/>
                <w:sz w:val="22"/>
                <w:szCs w:val="22"/>
              </w:rPr>
              <w:t xml:space="preserve">incorrectly </w:t>
            </w:r>
            <w:r w:rsidRPr="0014391F">
              <w:rPr>
                <w:rStyle w:val="normaltextrun"/>
                <w:rFonts w:asciiTheme="minorHAnsi" w:hAnsiTheme="minorHAnsi" w:cstheme="minorHAnsi"/>
                <w:b/>
                <w:bCs/>
                <w:sz w:val="22"/>
                <w:szCs w:val="22"/>
              </w:rPr>
              <w:t>rejected</w:t>
            </w:r>
            <w:r>
              <w:rPr>
                <w:rStyle w:val="normaltextrun"/>
                <w:rFonts w:asciiTheme="minorHAnsi" w:hAnsiTheme="minorHAnsi" w:cstheme="minorHAnsi"/>
                <w:sz w:val="22"/>
                <w:szCs w:val="22"/>
              </w:rPr>
              <w:t xml:space="preserve"> because the </w:t>
            </w:r>
            <w:r w:rsidR="0014391F">
              <w:rPr>
                <w:rStyle w:val="normaltextrun"/>
                <w:rFonts w:asciiTheme="minorHAnsi" w:hAnsiTheme="minorHAnsi" w:cstheme="minorHAnsi"/>
                <w:sz w:val="22"/>
                <w:szCs w:val="22"/>
              </w:rPr>
              <w:t>(unchanged) conditions</w:t>
            </w:r>
            <w:r w:rsidR="00764448">
              <w:rPr>
                <w:rStyle w:val="normaltextrun"/>
                <w:rFonts w:asciiTheme="minorHAnsi" w:hAnsiTheme="minorHAnsi" w:cstheme="minorHAnsi"/>
                <w:sz w:val="22"/>
                <w:szCs w:val="22"/>
              </w:rPr>
              <w:t xml:space="preserve"> </w:t>
            </w:r>
            <w:r>
              <w:rPr>
                <w:rStyle w:val="normaltextrun"/>
                <w:rFonts w:asciiTheme="minorHAnsi" w:hAnsiTheme="minorHAnsi" w:cstheme="minorHAnsi"/>
                <w:sz w:val="22"/>
                <w:szCs w:val="22"/>
              </w:rPr>
              <w:t xml:space="preserve">are </w:t>
            </w:r>
            <w:r w:rsidR="0014391F">
              <w:rPr>
                <w:rStyle w:val="normaltextrun"/>
                <w:rFonts w:asciiTheme="minorHAnsi" w:hAnsiTheme="minorHAnsi" w:cstheme="minorHAnsi"/>
                <w:b/>
                <w:bCs/>
                <w:sz w:val="22"/>
                <w:szCs w:val="22"/>
              </w:rPr>
              <w:t>in contradiction with the new conditions</w:t>
            </w:r>
            <w:r>
              <w:rPr>
                <w:rStyle w:val="normaltextrun"/>
                <w:rFonts w:asciiTheme="minorHAnsi" w:hAnsiTheme="minorHAnsi" w:cstheme="minorHAnsi"/>
                <w:sz w:val="22"/>
                <w:szCs w:val="22"/>
              </w:rPr>
              <w:t xml:space="preserve">. The impact on traders and other NAs </w:t>
            </w:r>
            <w:r w:rsidR="0014391F">
              <w:rPr>
                <w:rStyle w:val="normaltextrun"/>
                <w:rFonts w:asciiTheme="minorHAnsi" w:hAnsiTheme="minorHAnsi" w:cstheme="minorHAnsi"/>
                <w:sz w:val="22"/>
                <w:szCs w:val="22"/>
              </w:rPr>
              <w:t xml:space="preserve">for those (few?) movements </w:t>
            </w:r>
            <w:r>
              <w:rPr>
                <w:rStyle w:val="normaltextrun"/>
                <w:rFonts w:asciiTheme="minorHAnsi" w:hAnsiTheme="minorHAnsi" w:cstheme="minorHAnsi"/>
                <w:sz w:val="22"/>
                <w:szCs w:val="22"/>
              </w:rPr>
              <w:t xml:space="preserve">will be </w:t>
            </w:r>
            <w:r w:rsidRPr="0014391F">
              <w:rPr>
                <w:rStyle w:val="normaltextrun"/>
                <w:rFonts w:asciiTheme="minorHAnsi" w:hAnsiTheme="minorHAnsi" w:cstheme="minorHAnsi"/>
                <w:b/>
                <w:bCs/>
                <w:sz w:val="22"/>
                <w:szCs w:val="22"/>
              </w:rPr>
              <w:t>significant</w:t>
            </w:r>
            <w:r>
              <w:rPr>
                <w:rStyle w:val="normaltextrun"/>
                <w:rFonts w:asciiTheme="minorHAnsi" w:hAnsiTheme="minorHAnsi" w:cstheme="minorHAnsi"/>
                <w:sz w:val="22"/>
                <w:szCs w:val="22"/>
              </w:rPr>
              <w:t xml:space="preserve"> (</w:t>
            </w:r>
            <w:r w:rsidR="0014391F">
              <w:rPr>
                <w:rStyle w:val="normaltextrun"/>
                <w:rFonts w:asciiTheme="minorHAnsi" w:hAnsiTheme="minorHAnsi" w:cstheme="minorHAnsi"/>
                <w:sz w:val="22"/>
                <w:szCs w:val="22"/>
              </w:rPr>
              <w:t xml:space="preserve">e.g. </w:t>
            </w:r>
            <w:r>
              <w:rPr>
                <w:rStyle w:val="normaltextrun"/>
                <w:rFonts w:asciiTheme="minorHAnsi" w:hAnsiTheme="minorHAnsi" w:cstheme="minorHAnsi"/>
                <w:sz w:val="22"/>
                <w:szCs w:val="22"/>
              </w:rPr>
              <w:t>if CD003C is rejected, the exchange</w:t>
            </w:r>
            <w:r w:rsidR="0014391F">
              <w:rPr>
                <w:rStyle w:val="normaltextrun"/>
                <w:rFonts w:asciiTheme="minorHAnsi" w:hAnsiTheme="minorHAnsi" w:cstheme="minorHAnsi"/>
                <w:sz w:val="22"/>
                <w:szCs w:val="22"/>
              </w:rPr>
              <w:t>s</w:t>
            </w:r>
            <w:r>
              <w:rPr>
                <w:rStyle w:val="normaltextrun"/>
                <w:rFonts w:asciiTheme="minorHAnsi" w:hAnsiTheme="minorHAnsi" w:cstheme="minorHAnsi"/>
                <w:sz w:val="22"/>
                <w:szCs w:val="22"/>
              </w:rPr>
              <w:t xml:space="preserve"> of CD006C and CD018C might be problematic as well). </w:t>
            </w:r>
          </w:p>
          <w:p w14:paraId="4DC2626B" w14:textId="06D6CAF7" w:rsidR="006B2CA8" w:rsidRDefault="00764448" w:rsidP="007749A9">
            <w:pPr>
              <w:pStyle w:val="paragraph"/>
              <w:numPr>
                <w:ilvl w:val="0"/>
                <w:numId w:val="9"/>
              </w:numPr>
              <w:spacing w:before="0" w:beforeAutospacing="0" w:after="0" w:afterAutospacing="0"/>
              <w:textAlignment w:val="baseline"/>
              <w:rPr>
                <w:rStyle w:val="normaltextrun"/>
                <w:rFonts w:asciiTheme="minorHAnsi" w:hAnsiTheme="minorHAnsi" w:cstheme="minorHAnsi"/>
                <w:sz w:val="22"/>
                <w:szCs w:val="22"/>
              </w:rPr>
            </w:pPr>
            <w:r w:rsidRPr="0014391F">
              <w:rPr>
                <w:rStyle w:val="normaltextrun"/>
                <w:rFonts w:asciiTheme="minorHAnsi" w:hAnsiTheme="minorHAnsi" w:cstheme="minorHAnsi"/>
                <w:b/>
                <w:bCs/>
                <w:sz w:val="22"/>
                <w:szCs w:val="22"/>
              </w:rPr>
              <w:t>The workaround to be applied</w:t>
            </w:r>
            <w:r>
              <w:rPr>
                <w:rStyle w:val="normaltextrun"/>
                <w:rFonts w:asciiTheme="minorHAnsi" w:hAnsiTheme="minorHAnsi" w:cstheme="minorHAnsi"/>
                <w:sz w:val="22"/>
                <w:szCs w:val="22"/>
              </w:rPr>
              <w:t xml:space="preserve"> by th</w:t>
            </w:r>
            <w:r w:rsidR="0014391F">
              <w:rPr>
                <w:rStyle w:val="normaltextrun"/>
                <w:rFonts w:asciiTheme="minorHAnsi" w:hAnsiTheme="minorHAnsi" w:cstheme="minorHAnsi"/>
                <w:sz w:val="22"/>
                <w:szCs w:val="22"/>
              </w:rPr>
              <w:t>os</w:t>
            </w:r>
            <w:r>
              <w:rPr>
                <w:rStyle w:val="normaltextrun"/>
                <w:rFonts w:asciiTheme="minorHAnsi" w:hAnsiTheme="minorHAnsi" w:cstheme="minorHAnsi"/>
                <w:sz w:val="22"/>
                <w:szCs w:val="22"/>
              </w:rPr>
              <w:t>e NA</w:t>
            </w:r>
            <w:r w:rsidR="0014391F">
              <w:rPr>
                <w:rStyle w:val="normaltextrun"/>
                <w:rFonts w:asciiTheme="minorHAnsi" w:hAnsiTheme="minorHAnsi" w:cstheme="minorHAnsi"/>
                <w:sz w:val="22"/>
                <w:szCs w:val="22"/>
              </w:rPr>
              <w:t>s</w:t>
            </w:r>
            <w:r>
              <w:rPr>
                <w:rStyle w:val="normaltextrun"/>
                <w:rFonts w:asciiTheme="minorHAnsi" w:hAnsiTheme="minorHAnsi" w:cstheme="minorHAnsi"/>
                <w:sz w:val="22"/>
                <w:szCs w:val="22"/>
              </w:rPr>
              <w:t xml:space="preserve"> </w:t>
            </w:r>
            <w:r w:rsidR="0097285D">
              <w:rPr>
                <w:rStyle w:val="normaltextrun"/>
                <w:rFonts w:asciiTheme="minorHAnsi" w:hAnsiTheme="minorHAnsi" w:cstheme="minorHAnsi"/>
                <w:sz w:val="22"/>
                <w:szCs w:val="22"/>
              </w:rPr>
              <w:t xml:space="preserve">is </w:t>
            </w:r>
            <w:proofErr w:type="gramStart"/>
            <w:r w:rsidR="0097285D">
              <w:rPr>
                <w:rStyle w:val="normaltextrun"/>
                <w:rFonts w:asciiTheme="minorHAnsi" w:hAnsiTheme="minorHAnsi" w:cstheme="minorHAnsi"/>
                <w:sz w:val="22"/>
                <w:szCs w:val="22"/>
              </w:rPr>
              <w:t>to</w:t>
            </w:r>
            <w:proofErr w:type="gramEnd"/>
            <w:r w:rsidR="0097285D">
              <w:rPr>
                <w:rStyle w:val="normaltextrun"/>
                <w:rFonts w:asciiTheme="minorHAnsi" w:hAnsiTheme="minorHAnsi" w:cstheme="minorHAnsi"/>
                <w:sz w:val="22"/>
                <w:szCs w:val="22"/>
              </w:rPr>
              <w:t xml:space="preserve"> de-activate the two conditions</w:t>
            </w:r>
            <w:r>
              <w:rPr>
                <w:rStyle w:val="normaltextrun"/>
                <w:rFonts w:asciiTheme="minorHAnsi" w:hAnsiTheme="minorHAnsi" w:cstheme="minorHAnsi"/>
                <w:sz w:val="22"/>
                <w:szCs w:val="22"/>
              </w:rPr>
              <w:t xml:space="preserve"> until they are correctly </w:t>
            </w:r>
            <w:r w:rsidR="0097285D">
              <w:rPr>
                <w:rStyle w:val="normaltextrun"/>
                <w:rFonts w:asciiTheme="minorHAnsi" w:hAnsiTheme="minorHAnsi" w:cstheme="minorHAnsi"/>
                <w:sz w:val="22"/>
                <w:szCs w:val="22"/>
              </w:rPr>
              <w:t xml:space="preserve">updated, tested </w:t>
            </w:r>
            <w:r>
              <w:rPr>
                <w:rStyle w:val="normaltextrun"/>
                <w:rFonts w:asciiTheme="minorHAnsi" w:hAnsiTheme="minorHAnsi" w:cstheme="minorHAnsi"/>
                <w:sz w:val="22"/>
                <w:szCs w:val="22"/>
              </w:rPr>
              <w:t>and deployed.</w:t>
            </w:r>
          </w:p>
          <w:p w14:paraId="521130E9" w14:textId="77777777" w:rsidR="006B2CA8" w:rsidRDefault="006B2CA8" w:rsidP="007749A9">
            <w:pPr>
              <w:pStyle w:val="paragraph"/>
              <w:spacing w:before="0" w:beforeAutospacing="0" w:after="0" w:afterAutospacing="0"/>
              <w:textAlignment w:val="baseline"/>
              <w:rPr>
                <w:rStyle w:val="normaltextrun"/>
                <w:rFonts w:asciiTheme="minorHAnsi" w:hAnsiTheme="minorHAnsi" w:cstheme="minorHAnsi"/>
                <w:sz w:val="22"/>
                <w:szCs w:val="22"/>
              </w:rPr>
            </w:pPr>
          </w:p>
          <w:p w14:paraId="19952E66" w14:textId="0F74881A" w:rsidR="006B2CA8" w:rsidRPr="00986EE8" w:rsidRDefault="006B2CA8" w:rsidP="007749A9">
            <w:pPr>
              <w:pStyle w:val="paragraph"/>
              <w:spacing w:before="0" w:beforeAutospacing="0" w:after="0" w:afterAutospacing="0"/>
              <w:textAlignment w:val="baseline"/>
              <w:rPr>
                <w:rStyle w:val="normaltextrun"/>
                <w:rFonts w:asciiTheme="minorHAnsi" w:hAnsiTheme="minorHAnsi" w:cstheme="minorHAnsi"/>
                <w:sz w:val="22"/>
                <w:szCs w:val="22"/>
                <w:u w:val="single"/>
              </w:rPr>
            </w:pPr>
            <w:r w:rsidRPr="00986EE8">
              <w:rPr>
                <w:rStyle w:val="normaltextrun"/>
                <w:rFonts w:asciiTheme="minorHAnsi" w:hAnsiTheme="minorHAnsi" w:cstheme="minorHAnsi"/>
                <w:sz w:val="22"/>
                <w:szCs w:val="22"/>
                <w:u w:val="single"/>
              </w:rPr>
              <w:t>Risk if one NA is not able to add the codes ‘7’ and ‘8’ neither able to modify the R&amp;C:</w:t>
            </w:r>
          </w:p>
          <w:p w14:paraId="7B185C96" w14:textId="035A03F9" w:rsidR="006B2CA8" w:rsidRDefault="006B2CA8" w:rsidP="007749A9">
            <w:pPr>
              <w:pStyle w:val="paragraph"/>
              <w:numPr>
                <w:ilvl w:val="0"/>
                <w:numId w:val="9"/>
              </w:numPr>
              <w:spacing w:before="0"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Those codes will not be used by that country for incidents occurring in that country. Another code, less precise would be used as ‘temporary workaround’. Limited impact on traders and on other NAs.</w:t>
            </w:r>
          </w:p>
          <w:p w14:paraId="2E64A9F8" w14:textId="34BDD356" w:rsidR="00764448" w:rsidRDefault="006B2CA8" w:rsidP="007749A9">
            <w:pPr>
              <w:pStyle w:val="paragraph"/>
              <w:numPr>
                <w:ilvl w:val="0"/>
                <w:numId w:val="9"/>
              </w:numPr>
              <w:spacing w:before="0" w:beforeAutospacing="0" w:after="0" w:afterAutospacing="0"/>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 xml:space="preserve">If used by other NAs, the Common Domain messages will be rejected because the codes are </w:t>
            </w:r>
            <w:r w:rsidRPr="0097285D">
              <w:rPr>
                <w:rStyle w:val="normaltextrun"/>
                <w:rFonts w:asciiTheme="minorHAnsi" w:hAnsiTheme="minorHAnsi" w:cstheme="minorHAnsi"/>
                <w:b/>
                <w:bCs/>
                <w:sz w:val="22"/>
                <w:szCs w:val="22"/>
              </w:rPr>
              <w:t>erroneously considered as violating the codelist CL019</w:t>
            </w:r>
            <w:r>
              <w:rPr>
                <w:rStyle w:val="normaltextrun"/>
                <w:rFonts w:asciiTheme="minorHAnsi" w:hAnsiTheme="minorHAnsi" w:cstheme="minorHAnsi"/>
                <w:sz w:val="22"/>
                <w:szCs w:val="22"/>
              </w:rPr>
              <w:t>. The impact on traders and other NAs will be significant</w:t>
            </w:r>
            <w:r w:rsidR="0097285D">
              <w:rPr>
                <w:rStyle w:val="normaltextrun"/>
                <w:rFonts w:asciiTheme="minorHAnsi" w:hAnsiTheme="minorHAnsi" w:cstheme="minorHAnsi"/>
                <w:sz w:val="22"/>
                <w:szCs w:val="22"/>
              </w:rPr>
              <w:t xml:space="preserve"> for those (few?) movements</w:t>
            </w:r>
            <w:r>
              <w:rPr>
                <w:rStyle w:val="normaltextrun"/>
                <w:rFonts w:asciiTheme="minorHAnsi" w:hAnsiTheme="minorHAnsi" w:cstheme="minorHAnsi"/>
                <w:sz w:val="22"/>
                <w:szCs w:val="22"/>
              </w:rPr>
              <w:t xml:space="preserve"> (</w:t>
            </w:r>
            <w:r w:rsidR="0097285D">
              <w:rPr>
                <w:rStyle w:val="normaltextrun"/>
                <w:rFonts w:asciiTheme="minorHAnsi" w:hAnsiTheme="minorHAnsi" w:cstheme="minorHAnsi"/>
                <w:sz w:val="22"/>
                <w:szCs w:val="22"/>
              </w:rPr>
              <w:t xml:space="preserve">e.g. </w:t>
            </w:r>
            <w:r>
              <w:rPr>
                <w:rStyle w:val="normaltextrun"/>
                <w:rFonts w:asciiTheme="minorHAnsi" w:hAnsiTheme="minorHAnsi" w:cstheme="minorHAnsi"/>
                <w:sz w:val="22"/>
                <w:szCs w:val="22"/>
              </w:rPr>
              <w:t>if CD</w:t>
            </w:r>
            <w:r w:rsidR="0097285D">
              <w:rPr>
                <w:rStyle w:val="normaltextrun"/>
                <w:rFonts w:asciiTheme="minorHAnsi" w:hAnsiTheme="minorHAnsi" w:cstheme="minorHAnsi"/>
                <w:sz w:val="22"/>
                <w:szCs w:val="22"/>
              </w:rPr>
              <w:t>115</w:t>
            </w:r>
            <w:r>
              <w:rPr>
                <w:rStyle w:val="normaltextrun"/>
                <w:rFonts w:asciiTheme="minorHAnsi" w:hAnsiTheme="minorHAnsi" w:cstheme="minorHAnsi"/>
                <w:sz w:val="22"/>
                <w:szCs w:val="22"/>
              </w:rPr>
              <w:t>C is rejected, the exchange of CD</w:t>
            </w:r>
            <w:r w:rsidR="0097285D">
              <w:rPr>
                <w:rStyle w:val="normaltextrun"/>
                <w:rFonts w:asciiTheme="minorHAnsi" w:hAnsiTheme="minorHAnsi" w:cstheme="minorHAnsi"/>
                <w:sz w:val="22"/>
                <w:szCs w:val="22"/>
              </w:rPr>
              <w:t>118</w:t>
            </w:r>
            <w:r>
              <w:rPr>
                <w:rStyle w:val="normaltextrun"/>
                <w:rFonts w:asciiTheme="minorHAnsi" w:hAnsiTheme="minorHAnsi" w:cstheme="minorHAnsi"/>
                <w:sz w:val="22"/>
                <w:szCs w:val="22"/>
              </w:rPr>
              <w:t>C</w:t>
            </w:r>
            <w:r w:rsidR="0097285D">
              <w:rPr>
                <w:rStyle w:val="normaltextrun"/>
                <w:rFonts w:asciiTheme="minorHAnsi" w:hAnsiTheme="minorHAnsi" w:cstheme="minorHAnsi"/>
                <w:sz w:val="22"/>
                <w:szCs w:val="22"/>
              </w:rPr>
              <w:t xml:space="preserve"> will </w:t>
            </w:r>
            <w:r>
              <w:rPr>
                <w:rStyle w:val="normaltextrun"/>
                <w:rFonts w:asciiTheme="minorHAnsi" w:hAnsiTheme="minorHAnsi" w:cstheme="minorHAnsi"/>
                <w:sz w:val="22"/>
                <w:szCs w:val="22"/>
              </w:rPr>
              <w:t xml:space="preserve">be problematic as well). </w:t>
            </w:r>
          </w:p>
          <w:p w14:paraId="5FCC50BB" w14:textId="44E20849" w:rsidR="006B2CA8" w:rsidRDefault="00764448" w:rsidP="007749A9">
            <w:pPr>
              <w:pStyle w:val="paragraph"/>
              <w:numPr>
                <w:ilvl w:val="0"/>
                <w:numId w:val="9"/>
              </w:numPr>
              <w:spacing w:before="0" w:beforeAutospacing="0" w:after="0" w:afterAutospacing="0"/>
              <w:textAlignment w:val="baseline"/>
              <w:rPr>
                <w:rStyle w:val="normaltextrun"/>
                <w:rFonts w:asciiTheme="minorHAnsi" w:hAnsiTheme="minorHAnsi" w:cstheme="minorHAnsi"/>
                <w:sz w:val="22"/>
                <w:szCs w:val="22"/>
              </w:rPr>
            </w:pPr>
            <w:r w:rsidRPr="00764448">
              <w:rPr>
                <w:rStyle w:val="normaltextrun"/>
                <w:rFonts w:asciiTheme="minorHAnsi" w:hAnsiTheme="minorHAnsi" w:cstheme="minorHAnsi"/>
                <w:b/>
                <w:bCs/>
                <w:sz w:val="22"/>
                <w:szCs w:val="22"/>
              </w:rPr>
              <w:t>No workaround is identified in such case.</w:t>
            </w:r>
            <w:r>
              <w:rPr>
                <w:rStyle w:val="normaltextrun"/>
                <w:rFonts w:asciiTheme="minorHAnsi" w:hAnsiTheme="minorHAnsi" w:cstheme="minorHAnsi"/>
                <w:b/>
                <w:bCs/>
                <w:sz w:val="22"/>
                <w:szCs w:val="22"/>
              </w:rPr>
              <w:t xml:space="preserve"> =&gt; At minimum, all NAs must be able to accept the new codes.</w:t>
            </w:r>
          </w:p>
          <w:p w14:paraId="71999EFA" w14:textId="5D61622D" w:rsidR="009A50C3" w:rsidRPr="00DD3CF0" w:rsidRDefault="00AE248E" w:rsidP="007749A9">
            <w:pPr>
              <w:pStyle w:val="paragraph"/>
              <w:spacing w:before="0" w:beforeAutospacing="0" w:after="0" w:afterAutospacing="0"/>
              <w:textAlignment w:val="baseline"/>
              <w:rPr>
                <w:rFonts w:asciiTheme="minorHAnsi" w:hAnsiTheme="minorHAnsi" w:cstheme="minorHAnsi"/>
                <w:sz w:val="22"/>
                <w:szCs w:val="22"/>
              </w:rPr>
            </w:pPr>
            <w:r>
              <w:rPr>
                <w:rStyle w:val="normaltextrun"/>
                <w:rFonts w:asciiTheme="minorHAnsi" w:hAnsiTheme="minorHAnsi" w:cstheme="minorHAnsi"/>
                <w:sz w:val="22"/>
                <w:szCs w:val="22"/>
              </w:rPr>
              <w:t xml:space="preserve"> </w:t>
            </w:r>
          </w:p>
          <w:p w14:paraId="4934442B" w14:textId="77777777" w:rsidR="005A42BB" w:rsidRPr="00DD3CF0" w:rsidRDefault="005A42BB" w:rsidP="007749A9">
            <w:pPr>
              <w:pStyle w:val="paragraph"/>
              <w:spacing w:before="0" w:beforeAutospacing="0" w:after="0" w:afterAutospacing="0"/>
              <w:textAlignment w:val="baseline"/>
              <w:rPr>
                <w:rFonts w:asciiTheme="minorHAnsi" w:hAnsiTheme="minorHAnsi" w:cstheme="minorHAnsi"/>
                <w:sz w:val="22"/>
                <w:szCs w:val="22"/>
              </w:rPr>
            </w:pPr>
            <w:r w:rsidRPr="00DD3CF0">
              <w:rPr>
                <w:rStyle w:val="normaltextrun"/>
                <w:rFonts w:asciiTheme="minorHAnsi" w:hAnsiTheme="minorHAnsi" w:cstheme="minorHAnsi"/>
                <w:b/>
                <w:bCs/>
                <w:sz w:val="22"/>
                <w:szCs w:val="22"/>
                <w:u w:val="single"/>
                <w:lang w:val="en-GB"/>
              </w:rPr>
              <w:lastRenderedPageBreak/>
              <w:t>Impacted CIs: </w:t>
            </w:r>
          </w:p>
          <w:p w14:paraId="5974914A" w14:textId="6FF59A82" w:rsidR="00BA0013" w:rsidRPr="00BA0013" w:rsidRDefault="009A50C3" w:rsidP="007749A9">
            <w:pPr>
              <w:pStyle w:val="paragraph"/>
              <w:spacing w:before="0" w:beforeAutospacing="0" w:after="0" w:afterAutospacing="0"/>
              <w:textAlignment w:val="baseline"/>
              <w:rPr>
                <w:rStyle w:val="normaltextrun"/>
                <w:rFonts w:asciiTheme="minorHAnsi" w:hAnsiTheme="minorHAnsi" w:cstheme="minorHAnsi"/>
                <w:b/>
                <w:bCs/>
                <w:sz w:val="22"/>
                <w:szCs w:val="22"/>
                <w:lang w:val="en-IE"/>
              </w:rPr>
            </w:pPr>
            <w:r w:rsidRPr="00DD3CF0">
              <w:rPr>
                <w:rStyle w:val="normaltextrun"/>
                <w:rFonts w:asciiTheme="minorHAnsi" w:hAnsiTheme="minorHAnsi" w:cstheme="minorHAnsi"/>
                <w:b/>
                <w:bCs/>
                <w:sz w:val="22"/>
                <w:szCs w:val="22"/>
                <w:lang w:val="en-IE"/>
              </w:rPr>
              <w:t>• CS/RD2 PROD</w:t>
            </w:r>
            <w:r w:rsidR="0097285D">
              <w:rPr>
                <w:rStyle w:val="normaltextrun"/>
                <w:rFonts w:asciiTheme="minorHAnsi" w:hAnsiTheme="minorHAnsi" w:cstheme="minorHAnsi"/>
                <w:b/>
                <w:bCs/>
                <w:sz w:val="22"/>
                <w:szCs w:val="22"/>
                <w:lang w:val="en-IE"/>
              </w:rPr>
              <w:t xml:space="preserve"> &amp; </w:t>
            </w:r>
            <w:r w:rsidR="00C23209">
              <w:rPr>
                <w:rStyle w:val="normaltextrun"/>
                <w:rFonts w:asciiTheme="minorHAnsi" w:hAnsiTheme="minorHAnsi" w:cstheme="minorHAnsi"/>
                <w:b/>
                <w:bCs/>
                <w:sz w:val="22"/>
                <w:szCs w:val="22"/>
                <w:lang w:val="en-IE"/>
              </w:rPr>
              <w:t>CS/RD2 CONF</w:t>
            </w:r>
            <w:r w:rsidR="00BA0013">
              <w:rPr>
                <w:rStyle w:val="normaltextrun"/>
                <w:rFonts w:asciiTheme="minorHAnsi" w:hAnsiTheme="minorHAnsi" w:cstheme="minorHAnsi"/>
                <w:b/>
                <w:bCs/>
                <w:sz w:val="22"/>
                <w:szCs w:val="22"/>
                <w:lang w:val="en-IE"/>
              </w:rPr>
              <w:br/>
            </w:r>
            <w:r w:rsidR="00BA0013" w:rsidRPr="00DD3CF0">
              <w:rPr>
                <w:rStyle w:val="normaltextrun"/>
                <w:rFonts w:asciiTheme="minorHAnsi" w:hAnsiTheme="minorHAnsi" w:cstheme="minorHAnsi"/>
                <w:b/>
                <w:bCs/>
                <w:sz w:val="22"/>
                <w:szCs w:val="22"/>
                <w:lang w:val="en-IE"/>
              </w:rPr>
              <w:t xml:space="preserve">• </w:t>
            </w:r>
            <w:r w:rsidR="00BA0013" w:rsidRPr="00BA0013">
              <w:rPr>
                <w:rStyle w:val="normaltextrun"/>
                <w:rFonts w:asciiTheme="minorHAnsi" w:hAnsiTheme="minorHAnsi" w:cstheme="minorHAnsi"/>
                <w:b/>
                <w:bCs/>
                <w:sz w:val="22"/>
                <w:szCs w:val="22"/>
                <w:lang w:val="en-IE"/>
              </w:rPr>
              <w:t xml:space="preserve">FSS-UCC NCTS Section I-BUSINESS PROCESS THREADS FOR CORE BUSINESS-SfA-v5.30.docx </w:t>
            </w:r>
          </w:p>
          <w:p w14:paraId="06224BA3" w14:textId="3BCAA879" w:rsidR="00BA0013" w:rsidRDefault="00BA0013" w:rsidP="007749A9">
            <w:pPr>
              <w:pStyle w:val="paragraph"/>
              <w:spacing w:before="0" w:beforeAutospacing="0" w:after="0" w:afterAutospacing="0"/>
              <w:textAlignment w:val="baseline"/>
              <w:rPr>
                <w:rStyle w:val="normaltextrun"/>
                <w:rFonts w:asciiTheme="minorHAnsi" w:hAnsiTheme="minorHAnsi" w:cstheme="minorHAnsi"/>
                <w:b/>
                <w:bCs/>
                <w:sz w:val="22"/>
                <w:szCs w:val="22"/>
                <w:lang w:val="en-IE"/>
              </w:rPr>
            </w:pPr>
            <w:r w:rsidRPr="00DD3CF0">
              <w:rPr>
                <w:rStyle w:val="normaltextrun"/>
                <w:rFonts w:asciiTheme="minorHAnsi" w:hAnsiTheme="minorHAnsi" w:cstheme="minorHAnsi"/>
                <w:b/>
                <w:bCs/>
                <w:sz w:val="22"/>
                <w:szCs w:val="22"/>
                <w:lang w:val="en-IE"/>
              </w:rPr>
              <w:t xml:space="preserve">• </w:t>
            </w:r>
            <w:r w:rsidRPr="00BA0013">
              <w:rPr>
                <w:rStyle w:val="normaltextrun"/>
                <w:rFonts w:asciiTheme="minorHAnsi" w:hAnsiTheme="minorHAnsi" w:cstheme="minorHAnsi"/>
                <w:b/>
                <w:bCs/>
                <w:sz w:val="22"/>
                <w:szCs w:val="22"/>
                <w:lang w:val="en-IE"/>
              </w:rPr>
              <w:t xml:space="preserve">NCTS-P5_L4_EQC203_EU Customs Functional Requirements BPM Report.pdf </w:t>
            </w:r>
          </w:p>
          <w:p w14:paraId="7F5B2415" w14:textId="088B2027" w:rsidR="00961371" w:rsidRDefault="00961371" w:rsidP="007749A9">
            <w:pPr>
              <w:pStyle w:val="paragraph"/>
              <w:spacing w:before="0" w:beforeAutospacing="0" w:after="0" w:afterAutospacing="0"/>
              <w:textAlignment w:val="baseline"/>
              <w:rPr>
                <w:rStyle w:val="normaltextrun"/>
                <w:rFonts w:asciiTheme="minorHAnsi" w:hAnsiTheme="minorHAnsi" w:cstheme="minorHAnsi"/>
                <w:sz w:val="22"/>
                <w:szCs w:val="22"/>
                <w:lang w:val="en-IE"/>
              </w:rPr>
            </w:pPr>
            <w:r w:rsidRPr="00DD3CF0">
              <w:rPr>
                <w:rStyle w:val="normaltextrun"/>
                <w:rFonts w:asciiTheme="minorHAnsi" w:hAnsiTheme="minorHAnsi" w:cstheme="minorHAnsi"/>
                <w:b/>
                <w:bCs/>
                <w:sz w:val="22"/>
                <w:szCs w:val="22"/>
                <w:lang w:val="en-IE"/>
              </w:rPr>
              <w:t>•</w:t>
            </w:r>
            <w:r>
              <w:rPr>
                <w:rStyle w:val="normaltextrun"/>
                <w:rFonts w:asciiTheme="minorHAnsi" w:hAnsiTheme="minorHAnsi" w:cstheme="minorHAnsi"/>
                <w:b/>
                <w:bCs/>
                <w:sz w:val="22"/>
                <w:szCs w:val="22"/>
                <w:lang w:val="en-IE"/>
              </w:rPr>
              <w:t xml:space="preserve"> DDNTA-5.15.2-v2.00</w:t>
            </w:r>
            <w:r w:rsidR="00F96484">
              <w:rPr>
                <w:rStyle w:val="normaltextrun"/>
                <w:rFonts w:asciiTheme="minorHAnsi" w:hAnsiTheme="minorHAnsi" w:cstheme="minorHAnsi"/>
                <w:b/>
                <w:bCs/>
                <w:sz w:val="22"/>
                <w:szCs w:val="22"/>
                <w:lang w:val="en-IE"/>
              </w:rPr>
              <w:t xml:space="preserve"> </w:t>
            </w:r>
            <w:r w:rsidR="00F96484" w:rsidRPr="00F96484">
              <w:rPr>
                <w:rStyle w:val="normaltextrun"/>
                <w:rFonts w:asciiTheme="minorHAnsi" w:hAnsiTheme="minorHAnsi" w:cstheme="minorHAnsi"/>
                <w:sz w:val="22"/>
                <w:szCs w:val="22"/>
                <w:lang w:val="en-IE"/>
              </w:rPr>
              <w:t>(</w:t>
            </w:r>
            <w:r w:rsidR="00045C14">
              <w:rPr>
                <w:rStyle w:val="normaltextrun"/>
                <w:rFonts w:asciiTheme="minorHAnsi" w:hAnsiTheme="minorHAnsi" w:cstheme="minorHAnsi"/>
                <w:sz w:val="22"/>
                <w:szCs w:val="22"/>
                <w:lang w:val="en-IE"/>
              </w:rPr>
              <w:t xml:space="preserve">DG TAXUD will </w:t>
            </w:r>
            <w:r w:rsidR="00FB66F0">
              <w:rPr>
                <w:rStyle w:val="normaltextrun"/>
                <w:rFonts w:asciiTheme="minorHAnsi" w:hAnsiTheme="minorHAnsi" w:cstheme="minorHAnsi"/>
                <w:sz w:val="22"/>
                <w:szCs w:val="22"/>
                <w:lang w:val="en-IE"/>
              </w:rPr>
              <w:t>not</w:t>
            </w:r>
            <w:r w:rsidR="00F96484" w:rsidRPr="00F96484">
              <w:rPr>
                <w:rStyle w:val="normaltextrun"/>
                <w:rFonts w:asciiTheme="minorHAnsi" w:hAnsiTheme="minorHAnsi" w:cstheme="minorHAnsi"/>
                <w:sz w:val="22"/>
                <w:szCs w:val="22"/>
                <w:lang w:val="en-IE"/>
              </w:rPr>
              <w:t xml:space="preserve"> republish a new DDNTA-5.15.x for this change)</w:t>
            </w:r>
          </w:p>
          <w:p w14:paraId="185FC50B" w14:textId="0A8C5AC0" w:rsidR="00045C14" w:rsidRDefault="00045C14" w:rsidP="00045C14">
            <w:pPr>
              <w:pStyle w:val="paragraph"/>
              <w:spacing w:before="0" w:beforeAutospacing="0" w:after="0" w:afterAutospacing="0"/>
              <w:textAlignment w:val="baseline"/>
              <w:rPr>
                <w:rStyle w:val="normaltextrun"/>
                <w:rFonts w:asciiTheme="minorHAnsi" w:hAnsiTheme="minorHAnsi" w:cstheme="minorHAnsi"/>
                <w:sz w:val="22"/>
                <w:szCs w:val="22"/>
                <w:lang w:val="en-IE"/>
              </w:rPr>
            </w:pPr>
            <w:r w:rsidRPr="00DD3CF0">
              <w:rPr>
                <w:rStyle w:val="normaltextrun"/>
                <w:rFonts w:asciiTheme="minorHAnsi" w:hAnsiTheme="minorHAnsi" w:cstheme="minorHAnsi"/>
                <w:b/>
                <w:bCs/>
                <w:sz w:val="22"/>
                <w:szCs w:val="22"/>
                <w:lang w:val="en-IE"/>
              </w:rPr>
              <w:t>•</w:t>
            </w:r>
            <w:r>
              <w:rPr>
                <w:rStyle w:val="normaltextrun"/>
                <w:rFonts w:asciiTheme="minorHAnsi" w:hAnsiTheme="minorHAnsi" w:cstheme="minorHAnsi"/>
                <w:b/>
                <w:bCs/>
                <w:sz w:val="22"/>
                <w:szCs w:val="22"/>
                <w:lang w:val="en-IE"/>
              </w:rPr>
              <w:t xml:space="preserve"> DDNTA-6.4.0-v2.00 </w:t>
            </w:r>
            <w:r>
              <w:rPr>
                <w:rStyle w:val="normaltextrun"/>
                <w:rFonts w:asciiTheme="minorHAnsi" w:hAnsiTheme="minorHAnsi" w:cstheme="minorHAnsi"/>
                <w:sz w:val="22"/>
                <w:szCs w:val="22"/>
                <w:lang w:val="en-IE"/>
              </w:rPr>
              <w:t>(</w:t>
            </w:r>
            <w:r w:rsidRPr="0097285D">
              <w:rPr>
                <w:rStyle w:val="normaltextrun"/>
                <w:rFonts w:asciiTheme="minorHAnsi" w:hAnsiTheme="minorHAnsi" w:cstheme="minorHAnsi"/>
                <w:sz w:val="22"/>
                <w:szCs w:val="22"/>
                <w:lang w:val="en-IE"/>
              </w:rPr>
              <w:t>DDNTA-6.4.0-v</w:t>
            </w:r>
            <w:r>
              <w:rPr>
                <w:rStyle w:val="normaltextrun"/>
                <w:rFonts w:asciiTheme="minorHAnsi" w:hAnsiTheme="minorHAnsi" w:cstheme="minorHAnsi"/>
                <w:sz w:val="22"/>
                <w:szCs w:val="22"/>
                <w:lang w:val="en-IE"/>
              </w:rPr>
              <w:t>2</w:t>
            </w:r>
            <w:r w:rsidRPr="0097285D">
              <w:rPr>
                <w:rStyle w:val="normaltextrun"/>
                <w:rFonts w:asciiTheme="minorHAnsi" w:hAnsiTheme="minorHAnsi" w:cstheme="minorHAnsi"/>
                <w:sz w:val="22"/>
                <w:szCs w:val="22"/>
                <w:lang w:val="en-IE"/>
              </w:rPr>
              <w:t>.0</w:t>
            </w:r>
            <w:r>
              <w:rPr>
                <w:rStyle w:val="normaltextrun"/>
                <w:rFonts w:asciiTheme="minorHAnsi" w:hAnsiTheme="minorHAnsi" w:cstheme="minorHAnsi"/>
                <w:sz w:val="22"/>
                <w:szCs w:val="22"/>
                <w:lang w:val="en-IE"/>
              </w:rPr>
              <w:t>0 will be adapted accordingly, to offer compatibility)</w:t>
            </w:r>
          </w:p>
          <w:p w14:paraId="52C997FC" w14:textId="25BDCA46" w:rsidR="00273885" w:rsidRDefault="00273885" w:rsidP="007749A9">
            <w:pPr>
              <w:pStyle w:val="paragraph"/>
              <w:spacing w:before="0" w:beforeAutospacing="0" w:after="0" w:afterAutospacing="0"/>
              <w:textAlignment w:val="baseline"/>
              <w:rPr>
                <w:rStyle w:val="normaltextrun"/>
                <w:rFonts w:asciiTheme="minorHAnsi" w:hAnsiTheme="minorHAnsi" w:cstheme="minorHAnsi"/>
                <w:b/>
                <w:bCs/>
                <w:sz w:val="22"/>
                <w:szCs w:val="22"/>
                <w:lang w:val="en-IE"/>
              </w:rPr>
            </w:pPr>
            <w:r w:rsidRPr="00DD3CF0">
              <w:rPr>
                <w:rStyle w:val="normaltextrun"/>
                <w:rFonts w:asciiTheme="minorHAnsi" w:hAnsiTheme="minorHAnsi" w:cstheme="minorHAnsi"/>
                <w:b/>
                <w:bCs/>
                <w:sz w:val="22"/>
                <w:szCs w:val="22"/>
                <w:lang w:val="en-IE"/>
              </w:rPr>
              <w:t>•</w:t>
            </w:r>
            <w:r>
              <w:rPr>
                <w:rStyle w:val="normaltextrun"/>
                <w:rFonts w:asciiTheme="minorHAnsi" w:hAnsiTheme="minorHAnsi" w:cstheme="minorHAnsi"/>
                <w:b/>
                <w:bCs/>
                <w:sz w:val="22"/>
                <w:szCs w:val="22"/>
                <w:lang w:val="en-IE"/>
              </w:rPr>
              <w:t xml:space="preserve"> </w:t>
            </w:r>
            <w:r w:rsidRPr="00386C29">
              <w:rPr>
                <w:rFonts w:asciiTheme="minorHAnsi" w:hAnsiTheme="minorHAnsi" w:cstheme="minorHAnsi"/>
                <w:b/>
                <w:bCs/>
                <w:sz w:val="22"/>
                <w:szCs w:val="22"/>
                <w:lang w:val="en-IE"/>
              </w:rPr>
              <w:t>CS</w:t>
            </w:r>
            <w:r>
              <w:rPr>
                <w:rFonts w:asciiTheme="minorHAnsi" w:hAnsiTheme="minorHAnsi" w:cstheme="minorHAnsi"/>
                <w:b/>
                <w:bCs/>
                <w:sz w:val="22"/>
                <w:szCs w:val="22"/>
                <w:lang w:val="en-IE"/>
              </w:rPr>
              <w:t>/</w:t>
            </w:r>
            <w:r w:rsidRPr="00386C29">
              <w:rPr>
                <w:rFonts w:asciiTheme="minorHAnsi" w:hAnsiTheme="minorHAnsi" w:cstheme="minorHAnsi"/>
                <w:b/>
                <w:bCs/>
                <w:sz w:val="22"/>
                <w:szCs w:val="22"/>
                <w:lang w:val="en-IE"/>
              </w:rPr>
              <w:t>MIS2 Specifications for Business Statistics for NCTS-P6 (SBS)</w:t>
            </w:r>
            <w:r>
              <w:rPr>
                <w:rFonts w:asciiTheme="minorHAnsi" w:hAnsiTheme="minorHAnsi" w:cstheme="minorHAnsi"/>
                <w:b/>
                <w:bCs/>
                <w:sz w:val="22"/>
                <w:szCs w:val="22"/>
                <w:lang w:val="en-IE"/>
              </w:rPr>
              <w:t>-</w:t>
            </w:r>
            <w:r w:rsidRPr="00386C29">
              <w:rPr>
                <w:rFonts w:asciiTheme="minorHAnsi" w:hAnsiTheme="minorHAnsi" w:cstheme="minorHAnsi"/>
                <w:b/>
                <w:bCs/>
                <w:sz w:val="22"/>
                <w:szCs w:val="22"/>
                <w:lang w:val="en-IE"/>
              </w:rPr>
              <w:t>1.0.0</w:t>
            </w:r>
          </w:p>
          <w:p w14:paraId="2B70D49D" w14:textId="205A2A98" w:rsidR="005A42BB" w:rsidRDefault="00B97C40" w:rsidP="007749A9">
            <w:pPr>
              <w:pStyle w:val="paragraph"/>
              <w:spacing w:before="0" w:beforeAutospacing="0" w:after="0" w:afterAutospacing="0"/>
              <w:textAlignment w:val="baseline"/>
              <w:rPr>
                <w:rStyle w:val="normaltextrun"/>
                <w:rFonts w:asciiTheme="minorHAnsi" w:hAnsiTheme="minorHAnsi" w:cstheme="minorHAnsi"/>
                <w:b/>
                <w:bCs/>
                <w:sz w:val="22"/>
                <w:szCs w:val="22"/>
                <w:lang w:val="en-IE"/>
              </w:rPr>
            </w:pPr>
            <w:r w:rsidRPr="00DD3CF0">
              <w:rPr>
                <w:rStyle w:val="normaltextrun"/>
                <w:rFonts w:asciiTheme="minorHAnsi" w:hAnsiTheme="minorHAnsi" w:cstheme="minorHAnsi"/>
                <w:b/>
                <w:bCs/>
                <w:sz w:val="22"/>
                <w:szCs w:val="22"/>
                <w:lang w:val="en-IE"/>
              </w:rPr>
              <w:t xml:space="preserve">• </w:t>
            </w:r>
            <w:r>
              <w:rPr>
                <w:rStyle w:val="normaltextrun"/>
                <w:rFonts w:asciiTheme="minorHAnsi" w:hAnsiTheme="minorHAnsi" w:cstheme="minorHAnsi"/>
                <w:b/>
                <w:bCs/>
                <w:sz w:val="22"/>
                <w:szCs w:val="22"/>
                <w:lang w:val="en-IE"/>
              </w:rPr>
              <w:t>NTA</w:t>
            </w:r>
            <w:r w:rsidR="0097285D">
              <w:rPr>
                <w:rStyle w:val="normaltextrun"/>
                <w:rFonts w:asciiTheme="minorHAnsi" w:hAnsiTheme="minorHAnsi" w:cstheme="minorHAnsi"/>
                <w:b/>
                <w:bCs/>
                <w:sz w:val="22"/>
                <w:szCs w:val="22"/>
                <w:lang w:val="en-IE"/>
              </w:rPr>
              <w:t>s</w:t>
            </w:r>
            <w:r w:rsidR="00961371">
              <w:rPr>
                <w:rStyle w:val="normaltextrun"/>
                <w:rFonts w:asciiTheme="minorHAnsi" w:hAnsiTheme="minorHAnsi" w:cstheme="minorHAnsi"/>
                <w:b/>
                <w:bCs/>
                <w:sz w:val="22"/>
                <w:szCs w:val="22"/>
                <w:lang w:val="en-IE"/>
              </w:rPr>
              <w:t xml:space="preserve"> (Phase 5</w:t>
            </w:r>
            <w:r w:rsidR="00045C14">
              <w:rPr>
                <w:rStyle w:val="normaltextrun"/>
                <w:rFonts w:asciiTheme="minorHAnsi" w:hAnsiTheme="minorHAnsi" w:cstheme="minorHAnsi"/>
                <w:b/>
                <w:bCs/>
                <w:sz w:val="22"/>
                <w:szCs w:val="22"/>
                <w:lang w:val="en-IE"/>
              </w:rPr>
              <w:t xml:space="preserve"> &amp; Phase 6</w:t>
            </w:r>
            <w:r w:rsidR="00961371">
              <w:rPr>
                <w:rStyle w:val="normaltextrun"/>
                <w:rFonts w:asciiTheme="minorHAnsi" w:hAnsiTheme="minorHAnsi" w:cstheme="minorHAnsi"/>
                <w:b/>
                <w:bCs/>
                <w:sz w:val="22"/>
                <w:szCs w:val="22"/>
                <w:lang w:val="en-IE"/>
              </w:rPr>
              <w:t>)</w:t>
            </w:r>
          </w:p>
          <w:p w14:paraId="4D5E4F00" w14:textId="14EDBC3D" w:rsidR="0097285D" w:rsidRPr="0097285D" w:rsidRDefault="0097285D" w:rsidP="007749A9">
            <w:pPr>
              <w:pStyle w:val="paragraph"/>
              <w:spacing w:before="0" w:beforeAutospacing="0" w:after="0" w:afterAutospacing="0"/>
              <w:textAlignment w:val="baseline"/>
              <w:rPr>
                <w:rFonts w:asciiTheme="minorHAnsi" w:hAnsiTheme="minorHAnsi" w:cstheme="minorHAnsi"/>
                <w:color w:val="A6A6A6" w:themeColor="background1" w:themeShade="A6"/>
                <w:sz w:val="22"/>
                <w:szCs w:val="22"/>
                <w:lang w:val="en-IE"/>
              </w:rPr>
            </w:pPr>
          </w:p>
        </w:tc>
      </w:tr>
    </w:tbl>
    <w:p w14:paraId="57612CC9" w14:textId="77777777" w:rsidR="0035374E" w:rsidRDefault="0035374E" w:rsidP="008E5D8A">
      <w:pPr>
        <w:rPr>
          <w:rFonts w:asciiTheme="minorHAnsi" w:hAnsiTheme="minorHAnsi" w:cs="Arial"/>
          <w:b/>
          <w:sz w:val="28"/>
          <w:szCs w:val="28"/>
        </w:rPr>
      </w:pPr>
    </w:p>
    <w:p w14:paraId="4422872C" w14:textId="7572FD02" w:rsidR="008E5D8A" w:rsidRPr="00A32D3E" w:rsidRDefault="007D74DE" w:rsidP="008E5D8A">
      <w:pPr>
        <w:rPr>
          <w:rFonts w:asciiTheme="minorHAnsi" w:hAnsiTheme="minorHAnsi" w:cs="Arial"/>
          <w:b/>
          <w:sz w:val="28"/>
          <w:szCs w:val="28"/>
        </w:rPr>
      </w:pPr>
      <w:r w:rsidRPr="00B35755">
        <w:rPr>
          <w:rFonts w:asciiTheme="minorHAnsi" w:hAnsiTheme="minorHAnsi" w:cs="Arial"/>
          <w:b/>
          <w:sz w:val="28"/>
          <w:szCs w:val="28"/>
        </w:rPr>
        <w:t>Estimated impact on National Project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92E32" w:rsidRPr="00DD3CF0" w14:paraId="56ED565A" w14:textId="77777777" w:rsidTr="00FB66F0">
        <w:trPr>
          <w:trHeight w:val="1614"/>
        </w:trPr>
        <w:tc>
          <w:tcPr>
            <w:tcW w:w="9747" w:type="dxa"/>
          </w:tcPr>
          <w:p w14:paraId="09B27D5D" w14:textId="4DB7EE80" w:rsidR="00092E32" w:rsidRPr="00090193" w:rsidRDefault="00092E32" w:rsidP="0008661E">
            <w:pPr>
              <w:spacing w:before="120"/>
              <w:rPr>
                <w:rFonts w:asciiTheme="minorHAnsi" w:hAnsiTheme="minorHAnsi" w:cstheme="minorHAnsi"/>
                <w:sz w:val="22"/>
                <w:szCs w:val="22"/>
              </w:rPr>
            </w:pPr>
            <w:r w:rsidRPr="00090193">
              <w:rPr>
                <w:rFonts w:asciiTheme="minorHAnsi" w:hAnsiTheme="minorHAnsi" w:cstheme="minorHAnsi"/>
                <w:b/>
                <w:sz w:val="22"/>
                <w:szCs w:val="22"/>
              </w:rPr>
              <w:fldChar w:fldCharType="begin">
                <w:ffData>
                  <w:name w:val="ImpSMART"/>
                  <w:enabled/>
                  <w:calcOnExit w:val="0"/>
                  <w:checkBox>
                    <w:sizeAuto/>
                    <w:default w:val="0"/>
                  </w:checkBox>
                </w:ffData>
              </w:fldChar>
            </w:r>
            <w:r w:rsidRPr="00090193">
              <w:rPr>
                <w:rFonts w:asciiTheme="minorHAnsi" w:hAnsiTheme="minorHAnsi" w:cstheme="minorHAnsi"/>
                <w:b/>
                <w:sz w:val="22"/>
                <w:szCs w:val="22"/>
              </w:rPr>
              <w:instrText xml:space="preserve"> FORMCHECKBOX </w:instrText>
            </w:r>
            <w:r w:rsidR="00384C36">
              <w:rPr>
                <w:rFonts w:asciiTheme="minorHAnsi" w:hAnsiTheme="minorHAnsi" w:cstheme="minorHAnsi"/>
                <w:b/>
                <w:sz w:val="22"/>
                <w:szCs w:val="22"/>
              </w:rPr>
            </w:r>
            <w:r w:rsidR="00384C36">
              <w:rPr>
                <w:rFonts w:asciiTheme="minorHAnsi" w:hAnsiTheme="minorHAnsi" w:cstheme="minorHAnsi"/>
                <w:b/>
                <w:sz w:val="22"/>
                <w:szCs w:val="22"/>
              </w:rPr>
              <w:fldChar w:fldCharType="separate"/>
            </w:r>
            <w:r w:rsidRPr="00090193">
              <w:rPr>
                <w:rFonts w:asciiTheme="minorHAnsi" w:hAnsiTheme="minorHAnsi" w:cstheme="minorHAnsi"/>
                <w:b/>
                <w:sz w:val="22"/>
                <w:szCs w:val="22"/>
              </w:rPr>
              <w:fldChar w:fldCharType="end"/>
            </w:r>
            <w:r w:rsidRPr="00090193">
              <w:rPr>
                <w:rFonts w:asciiTheme="minorHAnsi" w:hAnsiTheme="minorHAnsi" w:cstheme="minorHAnsi"/>
                <w:sz w:val="22"/>
                <w:szCs w:val="22"/>
              </w:rPr>
              <w:t xml:space="preserve">Cosmetic   </w:t>
            </w:r>
            <w:r w:rsidR="00D77A75">
              <w:rPr>
                <w:rFonts w:asciiTheme="minorHAnsi" w:hAnsiTheme="minorHAnsi" w:cstheme="minorHAnsi"/>
                <w:b/>
                <w:sz w:val="22"/>
                <w:szCs w:val="22"/>
              </w:rPr>
              <w:fldChar w:fldCharType="begin">
                <w:ffData>
                  <w:name w:val=""/>
                  <w:enabled/>
                  <w:calcOnExit w:val="0"/>
                  <w:checkBox>
                    <w:sizeAuto/>
                    <w:default w:val="0"/>
                  </w:checkBox>
                </w:ffData>
              </w:fldChar>
            </w:r>
            <w:r w:rsidR="00D77A75">
              <w:rPr>
                <w:rFonts w:asciiTheme="minorHAnsi" w:hAnsiTheme="minorHAnsi" w:cstheme="minorHAnsi"/>
                <w:b/>
                <w:sz w:val="22"/>
                <w:szCs w:val="22"/>
              </w:rPr>
              <w:instrText xml:space="preserve"> FORMCHECKBOX </w:instrText>
            </w:r>
            <w:r w:rsidR="00384C36">
              <w:rPr>
                <w:rFonts w:asciiTheme="minorHAnsi" w:hAnsiTheme="minorHAnsi" w:cstheme="minorHAnsi"/>
                <w:b/>
                <w:sz w:val="22"/>
                <w:szCs w:val="22"/>
              </w:rPr>
            </w:r>
            <w:r w:rsidR="00384C36">
              <w:rPr>
                <w:rFonts w:asciiTheme="minorHAnsi" w:hAnsiTheme="minorHAnsi" w:cstheme="minorHAnsi"/>
                <w:b/>
                <w:sz w:val="22"/>
                <w:szCs w:val="22"/>
              </w:rPr>
              <w:fldChar w:fldCharType="separate"/>
            </w:r>
            <w:r w:rsidR="00D77A75">
              <w:rPr>
                <w:rFonts w:asciiTheme="minorHAnsi" w:hAnsiTheme="minorHAnsi" w:cstheme="minorHAnsi"/>
                <w:b/>
                <w:sz w:val="22"/>
                <w:szCs w:val="22"/>
              </w:rPr>
              <w:fldChar w:fldCharType="end"/>
            </w:r>
            <w:r w:rsidRPr="00090193">
              <w:rPr>
                <w:rFonts w:asciiTheme="minorHAnsi" w:hAnsiTheme="minorHAnsi" w:cstheme="minorHAnsi"/>
                <w:sz w:val="22"/>
                <w:szCs w:val="22"/>
              </w:rPr>
              <w:t xml:space="preserve"> Low    </w:t>
            </w:r>
            <w:r w:rsidR="00D77A75">
              <w:rPr>
                <w:rFonts w:asciiTheme="minorHAnsi" w:hAnsiTheme="minorHAnsi" w:cstheme="minorHAnsi"/>
                <w:b/>
                <w:sz w:val="22"/>
                <w:szCs w:val="22"/>
              </w:rPr>
              <w:fldChar w:fldCharType="begin">
                <w:ffData>
                  <w:name w:val="ImpSMART"/>
                  <w:enabled/>
                  <w:calcOnExit w:val="0"/>
                  <w:checkBox>
                    <w:sizeAuto/>
                    <w:default w:val="1"/>
                  </w:checkBox>
                </w:ffData>
              </w:fldChar>
            </w:r>
            <w:bookmarkStart w:id="6" w:name="ImpSMART"/>
            <w:r w:rsidR="00D77A75">
              <w:rPr>
                <w:rFonts w:asciiTheme="minorHAnsi" w:hAnsiTheme="minorHAnsi" w:cstheme="minorHAnsi"/>
                <w:b/>
                <w:sz w:val="22"/>
                <w:szCs w:val="22"/>
              </w:rPr>
              <w:instrText xml:space="preserve"> FORMCHECKBOX </w:instrText>
            </w:r>
            <w:r w:rsidR="00384C36">
              <w:rPr>
                <w:rFonts w:asciiTheme="minorHAnsi" w:hAnsiTheme="minorHAnsi" w:cstheme="minorHAnsi"/>
                <w:b/>
                <w:sz w:val="22"/>
                <w:szCs w:val="22"/>
              </w:rPr>
            </w:r>
            <w:r w:rsidR="00384C36">
              <w:rPr>
                <w:rFonts w:asciiTheme="minorHAnsi" w:hAnsiTheme="minorHAnsi" w:cstheme="minorHAnsi"/>
                <w:b/>
                <w:sz w:val="22"/>
                <w:szCs w:val="22"/>
              </w:rPr>
              <w:fldChar w:fldCharType="separate"/>
            </w:r>
            <w:r w:rsidR="00D77A75">
              <w:rPr>
                <w:rFonts w:asciiTheme="minorHAnsi" w:hAnsiTheme="minorHAnsi" w:cstheme="minorHAnsi"/>
                <w:b/>
                <w:sz w:val="22"/>
                <w:szCs w:val="22"/>
              </w:rPr>
              <w:fldChar w:fldCharType="end"/>
            </w:r>
            <w:bookmarkEnd w:id="6"/>
            <w:r w:rsidRPr="00090193">
              <w:rPr>
                <w:rFonts w:asciiTheme="minorHAnsi" w:hAnsiTheme="minorHAnsi" w:cstheme="minorHAnsi"/>
                <w:sz w:val="22"/>
                <w:szCs w:val="22"/>
              </w:rPr>
              <w:t xml:space="preserve"> Medium    </w:t>
            </w:r>
            <w:r w:rsidRPr="00090193">
              <w:rPr>
                <w:rFonts w:asciiTheme="minorHAnsi" w:hAnsiTheme="minorHAnsi" w:cstheme="minorHAnsi"/>
                <w:b/>
                <w:sz w:val="22"/>
                <w:szCs w:val="22"/>
              </w:rPr>
              <w:fldChar w:fldCharType="begin">
                <w:ffData>
                  <w:name w:val="ImpSMART"/>
                  <w:enabled/>
                  <w:calcOnExit w:val="0"/>
                  <w:checkBox>
                    <w:sizeAuto/>
                    <w:default w:val="0"/>
                  </w:checkBox>
                </w:ffData>
              </w:fldChar>
            </w:r>
            <w:r w:rsidRPr="00090193">
              <w:rPr>
                <w:rFonts w:asciiTheme="minorHAnsi" w:hAnsiTheme="minorHAnsi" w:cstheme="minorHAnsi"/>
                <w:b/>
                <w:sz w:val="22"/>
                <w:szCs w:val="22"/>
              </w:rPr>
              <w:instrText xml:space="preserve"> FORMCHECKBOX </w:instrText>
            </w:r>
            <w:r w:rsidR="00384C36">
              <w:rPr>
                <w:rFonts w:asciiTheme="minorHAnsi" w:hAnsiTheme="minorHAnsi" w:cstheme="minorHAnsi"/>
                <w:b/>
                <w:sz w:val="22"/>
                <w:szCs w:val="22"/>
              </w:rPr>
            </w:r>
            <w:r w:rsidR="00384C36">
              <w:rPr>
                <w:rFonts w:asciiTheme="minorHAnsi" w:hAnsiTheme="minorHAnsi" w:cstheme="minorHAnsi"/>
                <w:b/>
                <w:sz w:val="22"/>
                <w:szCs w:val="22"/>
              </w:rPr>
              <w:fldChar w:fldCharType="separate"/>
            </w:r>
            <w:r w:rsidRPr="00090193">
              <w:rPr>
                <w:rFonts w:asciiTheme="minorHAnsi" w:hAnsiTheme="minorHAnsi" w:cstheme="minorHAnsi"/>
                <w:b/>
                <w:sz w:val="22"/>
                <w:szCs w:val="22"/>
              </w:rPr>
              <w:fldChar w:fldCharType="end"/>
            </w:r>
            <w:r w:rsidRPr="00090193">
              <w:rPr>
                <w:rFonts w:asciiTheme="minorHAnsi" w:hAnsiTheme="minorHAnsi" w:cstheme="minorHAnsi"/>
                <w:sz w:val="22"/>
                <w:szCs w:val="22"/>
              </w:rPr>
              <w:t xml:space="preserve"> High    </w:t>
            </w:r>
            <w:r w:rsidRPr="00090193">
              <w:rPr>
                <w:rFonts w:asciiTheme="minorHAnsi" w:hAnsiTheme="minorHAnsi" w:cstheme="minorHAnsi"/>
                <w:b/>
                <w:sz w:val="22"/>
                <w:szCs w:val="22"/>
              </w:rPr>
              <w:fldChar w:fldCharType="begin">
                <w:ffData>
                  <w:name w:val="ImpSMART"/>
                  <w:enabled/>
                  <w:calcOnExit w:val="0"/>
                  <w:checkBox>
                    <w:sizeAuto/>
                    <w:default w:val="0"/>
                  </w:checkBox>
                </w:ffData>
              </w:fldChar>
            </w:r>
            <w:r w:rsidRPr="00090193">
              <w:rPr>
                <w:rFonts w:asciiTheme="minorHAnsi" w:hAnsiTheme="minorHAnsi" w:cstheme="minorHAnsi"/>
                <w:b/>
                <w:sz w:val="22"/>
                <w:szCs w:val="22"/>
              </w:rPr>
              <w:instrText xml:space="preserve"> FORMCHECKBOX </w:instrText>
            </w:r>
            <w:r w:rsidR="00384C36">
              <w:rPr>
                <w:rFonts w:asciiTheme="minorHAnsi" w:hAnsiTheme="minorHAnsi" w:cstheme="minorHAnsi"/>
                <w:b/>
                <w:sz w:val="22"/>
                <w:szCs w:val="22"/>
              </w:rPr>
            </w:r>
            <w:r w:rsidR="00384C36">
              <w:rPr>
                <w:rFonts w:asciiTheme="minorHAnsi" w:hAnsiTheme="minorHAnsi" w:cstheme="minorHAnsi"/>
                <w:b/>
                <w:sz w:val="22"/>
                <w:szCs w:val="22"/>
              </w:rPr>
              <w:fldChar w:fldCharType="separate"/>
            </w:r>
            <w:r w:rsidRPr="00090193">
              <w:rPr>
                <w:rFonts w:asciiTheme="minorHAnsi" w:hAnsiTheme="minorHAnsi" w:cstheme="minorHAnsi"/>
                <w:b/>
                <w:sz w:val="22"/>
                <w:szCs w:val="22"/>
              </w:rPr>
              <w:fldChar w:fldCharType="end"/>
            </w:r>
            <w:r w:rsidRPr="00090193">
              <w:rPr>
                <w:rFonts w:asciiTheme="minorHAnsi" w:hAnsiTheme="minorHAnsi" w:cstheme="minorHAnsi"/>
                <w:sz w:val="22"/>
                <w:szCs w:val="22"/>
              </w:rPr>
              <w:t xml:space="preserve"> Very High</w:t>
            </w:r>
          </w:p>
          <w:p w14:paraId="1F800692" w14:textId="77777777" w:rsidR="00092E32" w:rsidRPr="00090193" w:rsidRDefault="00092E32" w:rsidP="0008661E">
            <w:pPr>
              <w:spacing w:before="120"/>
              <w:rPr>
                <w:rFonts w:asciiTheme="minorHAnsi" w:hAnsiTheme="minorHAnsi" w:cstheme="minorHAnsi"/>
                <w:sz w:val="22"/>
                <w:szCs w:val="22"/>
              </w:rPr>
            </w:pPr>
            <w:r w:rsidRPr="00090193">
              <w:rPr>
                <w:rFonts w:asciiTheme="minorHAnsi" w:hAnsiTheme="minorHAnsi" w:cstheme="minorHAnsi"/>
                <w:sz w:val="22"/>
                <w:szCs w:val="22"/>
              </w:rPr>
              <w:t>Short description</w:t>
            </w:r>
          </w:p>
          <w:tbl>
            <w:tblPr>
              <w:tblStyle w:val="TableGrid"/>
              <w:tblW w:w="0" w:type="auto"/>
              <w:tblLook w:val="04A0" w:firstRow="1" w:lastRow="0" w:firstColumn="1" w:lastColumn="0" w:noHBand="0" w:noVBand="1"/>
            </w:tblPr>
            <w:tblGrid>
              <w:gridCol w:w="9506"/>
            </w:tblGrid>
            <w:tr w:rsidR="00092E32" w:rsidRPr="00DD3CF0" w14:paraId="528134CA" w14:textId="77777777" w:rsidTr="00FB66F0">
              <w:trPr>
                <w:trHeight w:val="677"/>
              </w:trPr>
              <w:tc>
                <w:tcPr>
                  <w:tcW w:w="9506" w:type="dxa"/>
                </w:tcPr>
                <w:p w14:paraId="0D88C1D8" w14:textId="7F0A0714" w:rsidR="00092E32" w:rsidRPr="00031FAC" w:rsidRDefault="00764448" w:rsidP="00764448">
                  <w:pPr>
                    <w:pStyle w:val="paragraph"/>
                    <w:textAlignment w:val="baseline"/>
                    <w:rPr>
                      <w:rFonts w:asciiTheme="minorHAnsi" w:hAnsiTheme="minorHAnsi" w:cstheme="minorHAnsi"/>
                      <w:bCs/>
                      <w:sz w:val="22"/>
                      <w:szCs w:val="22"/>
                    </w:rPr>
                  </w:pPr>
                  <w:r>
                    <w:rPr>
                      <w:rStyle w:val="normaltextrun"/>
                      <w:rFonts w:asciiTheme="minorHAnsi" w:hAnsiTheme="minorHAnsi" w:cstheme="minorHAnsi"/>
                      <w:sz w:val="22"/>
                      <w:szCs w:val="22"/>
                    </w:rPr>
                    <w:t xml:space="preserve">To limit the </w:t>
                  </w:r>
                  <w:r w:rsidR="004C0C6D" w:rsidRPr="004C0C6D">
                    <w:rPr>
                      <w:rStyle w:val="normaltextrun"/>
                      <w:rFonts w:asciiTheme="minorHAnsi" w:hAnsiTheme="minorHAnsi" w:cstheme="minorHAnsi"/>
                      <w:sz w:val="22"/>
                      <w:szCs w:val="22"/>
                    </w:rPr>
                    <w:t>risk for NCTS-P5</w:t>
                  </w:r>
                  <w:r>
                    <w:rPr>
                      <w:rStyle w:val="normaltextrun"/>
                      <w:rFonts w:asciiTheme="minorHAnsi" w:hAnsiTheme="minorHAnsi" w:cstheme="minorHAnsi"/>
                      <w:sz w:val="22"/>
                      <w:szCs w:val="22"/>
                    </w:rPr>
                    <w:t xml:space="preserve">, </w:t>
                  </w:r>
                  <w:r w:rsidR="00AA37AF">
                    <w:rPr>
                      <w:rStyle w:val="normaltextrun"/>
                      <w:rFonts w:asciiTheme="minorHAnsi" w:hAnsiTheme="minorHAnsi" w:cstheme="minorHAnsi"/>
                      <w:sz w:val="22"/>
                      <w:szCs w:val="22"/>
                    </w:rPr>
                    <w:t>the changes are applied in two steps</w:t>
                  </w:r>
                  <w:r w:rsidR="00961371">
                    <w:rPr>
                      <w:rStyle w:val="normaltextrun"/>
                      <w:rFonts w:asciiTheme="minorHAnsi" w:hAnsiTheme="minorHAnsi" w:cstheme="minorHAnsi"/>
                      <w:sz w:val="22"/>
                      <w:szCs w:val="22"/>
                    </w:rPr>
                    <w:t>: first in CS/RD2 CONF, then in CS/RD2 PROD.</w:t>
                  </w:r>
                </w:p>
              </w:tc>
            </w:tr>
          </w:tbl>
          <w:p w14:paraId="41D30180" w14:textId="77777777" w:rsidR="00092E32" w:rsidRPr="00090193" w:rsidRDefault="00092E32" w:rsidP="0008661E">
            <w:pPr>
              <w:spacing w:before="120"/>
              <w:rPr>
                <w:rFonts w:asciiTheme="minorHAnsi" w:hAnsiTheme="minorHAnsi" w:cstheme="minorHAnsi"/>
                <w:b/>
                <w:sz w:val="22"/>
                <w:szCs w:val="22"/>
              </w:rPr>
            </w:pPr>
          </w:p>
        </w:tc>
      </w:tr>
    </w:tbl>
    <w:p w14:paraId="465A8580" w14:textId="77777777" w:rsidR="0084628F" w:rsidRDefault="0084628F" w:rsidP="008E5D8A">
      <w:pPr>
        <w:autoSpaceDE w:val="0"/>
        <w:autoSpaceDN w:val="0"/>
        <w:adjustRightInd w:val="0"/>
        <w:rPr>
          <w:rFonts w:asciiTheme="minorHAnsi" w:hAnsiTheme="minorHAnsi" w:cs="Arial"/>
        </w:rPr>
      </w:pPr>
    </w:p>
    <w:p w14:paraId="2953685F" w14:textId="77777777" w:rsidR="00384C36" w:rsidRDefault="00384C36" w:rsidP="008E5D8A">
      <w:pPr>
        <w:autoSpaceDE w:val="0"/>
        <w:autoSpaceDN w:val="0"/>
        <w:adjustRightInd w:val="0"/>
        <w:rPr>
          <w:rFonts w:asciiTheme="minorHAnsi" w:hAnsiTheme="minorHAnsi" w:cs="Arial"/>
        </w:rPr>
      </w:pPr>
    </w:p>
    <w:p w14:paraId="170F9928" w14:textId="77777777" w:rsidR="00384C36" w:rsidRDefault="00384C36" w:rsidP="008E5D8A">
      <w:pPr>
        <w:autoSpaceDE w:val="0"/>
        <w:autoSpaceDN w:val="0"/>
        <w:adjustRightInd w:val="0"/>
        <w:rPr>
          <w:rFonts w:asciiTheme="minorHAnsi" w:hAnsiTheme="minorHAnsi" w:cs="Arial"/>
        </w:rPr>
      </w:pPr>
    </w:p>
    <w:p w14:paraId="3DD4B21D" w14:textId="77777777" w:rsidR="00FB66F0" w:rsidRDefault="00FB66F0" w:rsidP="008E5D8A">
      <w:pPr>
        <w:autoSpaceDE w:val="0"/>
        <w:autoSpaceDN w:val="0"/>
        <w:adjustRightInd w:val="0"/>
        <w:rPr>
          <w:rFonts w:asciiTheme="minorHAnsi" w:hAnsiTheme="minorHAnsi" w:cs="Arial"/>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959"/>
        <w:gridCol w:w="1701"/>
        <w:gridCol w:w="1276"/>
        <w:gridCol w:w="5669"/>
      </w:tblGrid>
      <w:tr w:rsidR="000C0D8E" w:rsidRPr="00074158" w14:paraId="411E99B1" w14:textId="77777777" w:rsidTr="00384C36">
        <w:trPr>
          <w:tblHeader/>
        </w:trPr>
        <w:tc>
          <w:tcPr>
            <w:tcW w:w="9605" w:type="dxa"/>
            <w:gridSpan w:val="4"/>
            <w:shd w:val="clear" w:color="auto" w:fill="D9D9D9" w:themeFill="background1" w:themeFillShade="D9"/>
          </w:tcPr>
          <w:p w14:paraId="70A6913C" w14:textId="51AAA495" w:rsidR="000C0D8E" w:rsidRPr="00074158" w:rsidRDefault="007749A9" w:rsidP="0008661E">
            <w:pPr>
              <w:rPr>
                <w:rFonts w:asciiTheme="minorHAnsi" w:hAnsiTheme="minorHAnsi" w:cs="Arial"/>
                <w:b/>
                <w:bCs/>
              </w:rPr>
            </w:pPr>
            <w:r>
              <w:br w:type="page"/>
            </w:r>
            <w:r w:rsidR="000C0D8E" w:rsidRPr="00074158">
              <w:rPr>
                <w:rFonts w:asciiTheme="minorHAnsi" w:hAnsiTheme="minorHAnsi" w:cs="Arial"/>
                <w:b/>
                <w:bCs/>
              </w:rPr>
              <w:t>Document History</w:t>
            </w:r>
          </w:p>
        </w:tc>
      </w:tr>
      <w:tr w:rsidR="008E5D8A" w:rsidRPr="00074158" w14:paraId="120DE49F" w14:textId="77777777" w:rsidTr="0035374E">
        <w:trPr>
          <w:trHeight w:val="284"/>
        </w:trPr>
        <w:tc>
          <w:tcPr>
            <w:tcW w:w="959" w:type="dxa"/>
          </w:tcPr>
          <w:p w14:paraId="4DFAEE8C" w14:textId="77777777" w:rsidR="008E5D8A" w:rsidRPr="00074158" w:rsidRDefault="008E5D8A" w:rsidP="0008661E">
            <w:pPr>
              <w:spacing w:before="60"/>
              <w:rPr>
                <w:rFonts w:asciiTheme="minorHAnsi" w:hAnsiTheme="minorHAnsi" w:cs="Arial"/>
                <w:b/>
                <w:sz w:val="22"/>
                <w:szCs w:val="22"/>
                <w:lang w:val="de-DE"/>
              </w:rPr>
            </w:pPr>
            <w:r w:rsidRPr="00074158">
              <w:rPr>
                <w:rFonts w:asciiTheme="minorHAnsi" w:hAnsiTheme="minorHAnsi" w:cs="Arial"/>
                <w:b/>
                <w:sz w:val="22"/>
                <w:szCs w:val="22"/>
                <w:lang w:val="de-DE"/>
              </w:rPr>
              <w:t>Version</w:t>
            </w:r>
          </w:p>
        </w:tc>
        <w:tc>
          <w:tcPr>
            <w:tcW w:w="1701" w:type="dxa"/>
          </w:tcPr>
          <w:p w14:paraId="2E9E4322"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Status</w:t>
            </w:r>
          </w:p>
        </w:tc>
        <w:tc>
          <w:tcPr>
            <w:tcW w:w="1276" w:type="dxa"/>
          </w:tcPr>
          <w:p w14:paraId="088233C4" w14:textId="77777777" w:rsidR="008E5D8A" w:rsidRPr="00074158" w:rsidRDefault="008E5D8A" w:rsidP="0008661E">
            <w:pPr>
              <w:spacing w:before="60"/>
              <w:rPr>
                <w:rFonts w:asciiTheme="minorHAnsi" w:hAnsiTheme="minorHAnsi" w:cs="Arial"/>
                <w:b/>
                <w:sz w:val="22"/>
                <w:szCs w:val="22"/>
              </w:rPr>
            </w:pPr>
            <w:r w:rsidRPr="00074158">
              <w:rPr>
                <w:rFonts w:asciiTheme="minorHAnsi" w:hAnsiTheme="minorHAnsi" w:cs="Arial"/>
                <w:b/>
                <w:sz w:val="22"/>
                <w:szCs w:val="22"/>
              </w:rPr>
              <w:t>Date</w:t>
            </w:r>
          </w:p>
        </w:tc>
        <w:tc>
          <w:tcPr>
            <w:tcW w:w="5669" w:type="dxa"/>
          </w:tcPr>
          <w:p w14:paraId="06089377" w14:textId="77777777" w:rsidR="008E5D8A" w:rsidRPr="00074158" w:rsidRDefault="008E5D8A" w:rsidP="0008661E">
            <w:pPr>
              <w:spacing w:before="60"/>
              <w:jc w:val="center"/>
              <w:rPr>
                <w:rFonts w:asciiTheme="minorHAnsi" w:hAnsiTheme="minorHAnsi" w:cs="Arial"/>
                <w:b/>
                <w:i/>
                <w:sz w:val="22"/>
                <w:szCs w:val="22"/>
              </w:rPr>
            </w:pPr>
            <w:r w:rsidRPr="00074158">
              <w:rPr>
                <w:rFonts w:asciiTheme="minorHAnsi" w:hAnsiTheme="minorHAnsi" w:cs="Arial"/>
                <w:b/>
                <w:i/>
                <w:sz w:val="22"/>
                <w:szCs w:val="22"/>
              </w:rPr>
              <w:t>Comment</w:t>
            </w:r>
          </w:p>
        </w:tc>
      </w:tr>
      <w:tr w:rsidR="004813F4" w14:paraId="506607B8" w14:textId="77777777" w:rsidTr="0035374E">
        <w:trPr>
          <w:trHeight w:val="284"/>
        </w:trPr>
        <w:tc>
          <w:tcPr>
            <w:tcW w:w="959" w:type="dxa"/>
          </w:tcPr>
          <w:p w14:paraId="51D59DE4" w14:textId="57CD73E5" w:rsidR="004813F4" w:rsidRDefault="00B60ABC" w:rsidP="00B63D5E">
            <w:pPr>
              <w:spacing w:before="60" w:line="259" w:lineRule="auto"/>
              <w:rPr>
                <w:rFonts w:asciiTheme="minorHAnsi" w:hAnsiTheme="minorHAnsi" w:cs="Arial"/>
                <w:sz w:val="22"/>
                <w:szCs w:val="22"/>
                <w:lang w:val="de-DE"/>
              </w:rPr>
            </w:pPr>
            <w:r>
              <w:rPr>
                <w:rFonts w:asciiTheme="minorHAnsi" w:hAnsiTheme="minorHAnsi" w:cs="Arial"/>
                <w:sz w:val="22"/>
                <w:szCs w:val="22"/>
                <w:lang w:val="de-DE"/>
              </w:rPr>
              <w:t>v2</w:t>
            </w:r>
            <w:r w:rsidR="004813F4">
              <w:rPr>
                <w:rFonts w:asciiTheme="minorHAnsi" w:hAnsiTheme="minorHAnsi" w:cs="Arial"/>
                <w:sz w:val="22"/>
                <w:szCs w:val="22"/>
                <w:lang w:val="de-DE"/>
              </w:rPr>
              <w:t>.00</w:t>
            </w:r>
          </w:p>
        </w:tc>
        <w:tc>
          <w:tcPr>
            <w:tcW w:w="1701" w:type="dxa"/>
          </w:tcPr>
          <w:p w14:paraId="0B1707AD" w14:textId="02CEB7FE" w:rsidR="004813F4" w:rsidRDefault="004813F4" w:rsidP="00B63D5E">
            <w:pPr>
              <w:spacing w:before="60" w:line="259" w:lineRule="auto"/>
              <w:rPr>
                <w:rFonts w:asciiTheme="minorHAnsi" w:hAnsiTheme="minorHAnsi" w:cs="Arial"/>
                <w:sz w:val="22"/>
                <w:szCs w:val="22"/>
              </w:rPr>
            </w:pPr>
            <w:r>
              <w:rPr>
                <w:rFonts w:asciiTheme="minorHAnsi" w:hAnsiTheme="minorHAnsi" w:cs="Arial"/>
                <w:sz w:val="22"/>
                <w:szCs w:val="22"/>
              </w:rPr>
              <w:t>SfA to NPM</w:t>
            </w:r>
          </w:p>
        </w:tc>
        <w:tc>
          <w:tcPr>
            <w:tcW w:w="1276" w:type="dxa"/>
          </w:tcPr>
          <w:p w14:paraId="0D8E3524" w14:textId="5E200BB1" w:rsidR="004813F4" w:rsidRDefault="00B60ABC" w:rsidP="00B63D5E">
            <w:pPr>
              <w:spacing w:before="60" w:line="259" w:lineRule="auto"/>
              <w:rPr>
                <w:rFonts w:asciiTheme="minorHAnsi" w:hAnsiTheme="minorHAnsi" w:cs="Arial"/>
                <w:noProof/>
                <w:sz w:val="22"/>
                <w:szCs w:val="22"/>
              </w:rPr>
            </w:pPr>
            <w:r>
              <w:rPr>
                <w:rFonts w:asciiTheme="minorHAnsi" w:hAnsiTheme="minorHAnsi" w:cs="Arial"/>
                <w:noProof/>
                <w:sz w:val="22"/>
                <w:szCs w:val="22"/>
              </w:rPr>
              <w:t>2</w:t>
            </w:r>
            <w:r w:rsidR="00AA3435">
              <w:rPr>
                <w:rFonts w:asciiTheme="minorHAnsi" w:hAnsiTheme="minorHAnsi" w:cs="Arial"/>
                <w:noProof/>
                <w:sz w:val="22"/>
                <w:szCs w:val="22"/>
              </w:rPr>
              <w:t>3</w:t>
            </w:r>
            <w:r w:rsidR="004813F4">
              <w:rPr>
                <w:rFonts w:asciiTheme="minorHAnsi" w:hAnsiTheme="minorHAnsi" w:cs="Arial"/>
                <w:noProof/>
                <w:sz w:val="22"/>
                <w:szCs w:val="22"/>
              </w:rPr>
              <w:t>.</w:t>
            </w:r>
            <w:r w:rsidR="00F96484">
              <w:rPr>
                <w:rFonts w:asciiTheme="minorHAnsi" w:hAnsiTheme="minorHAnsi" w:cs="Arial"/>
                <w:noProof/>
                <w:sz w:val="22"/>
                <w:szCs w:val="22"/>
              </w:rPr>
              <w:t>01</w:t>
            </w:r>
            <w:r w:rsidR="004813F4">
              <w:rPr>
                <w:rFonts w:asciiTheme="minorHAnsi" w:hAnsiTheme="minorHAnsi" w:cs="Arial"/>
                <w:noProof/>
                <w:sz w:val="22"/>
                <w:szCs w:val="22"/>
              </w:rPr>
              <w:t>.202</w:t>
            </w:r>
            <w:r w:rsidR="00F96484">
              <w:rPr>
                <w:rFonts w:asciiTheme="minorHAnsi" w:hAnsiTheme="minorHAnsi" w:cs="Arial"/>
                <w:noProof/>
                <w:sz w:val="22"/>
                <w:szCs w:val="22"/>
              </w:rPr>
              <w:t>5</w:t>
            </w:r>
          </w:p>
        </w:tc>
        <w:tc>
          <w:tcPr>
            <w:tcW w:w="5669" w:type="dxa"/>
          </w:tcPr>
          <w:p w14:paraId="77F6001A" w14:textId="77777777" w:rsidR="004813F4" w:rsidRDefault="004813F4" w:rsidP="00B63D5E">
            <w:pPr>
              <w:spacing w:before="60" w:line="259" w:lineRule="auto"/>
              <w:rPr>
                <w:rFonts w:asciiTheme="minorHAnsi" w:hAnsiTheme="minorHAnsi" w:cs="Arial"/>
                <w:i/>
                <w:sz w:val="22"/>
                <w:szCs w:val="22"/>
              </w:rPr>
            </w:pPr>
            <w:r w:rsidRPr="004813F4">
              <w:rPr>
                <w:rFonts w:asciiTheme="minorHAnsi" w:hAnsiTheme="minorHAnsi" w:cs="Arial"/>
                <w:i/>
                <w:sz w:val="22"/>
                <w:szCs w:val="22"/>
              </w:rPr>
              <w:t>Submitted for acceptance to NPM</w:t>
            </w:r>
          </w:p>
          <w:p w14:paraId="23996FE2" w14:textId="6880A9B8" w:rsidR="003D0A32" w:rsidRPr="003D0A32" w:rsidRDefault="003D0A32" w:rsidP="00B63D5E">
            <w:pPr>
              <w:spacing w:before="60" w:line="259" w:lineRule="auto"/>
              <w:rPr>
                <w:rFonts w:asciiTheme="minorHAnsi" w:hAnsiTheme="minorHAnsi" w:cs="Arial"/>
                <w:b/>
                <w:bCs/>
                <w:i/>
                <w:sz w:val="22"/>
                <w:szCs w:val="22"/>
              </w:rPr>
            </w:pPr>
            <w:r w:rsidRPr="003D0A32">
              <w:rPr>
                <w:rFonts w:asciiTheme="minorHAnsi" w:hAnsiTheme="minorHAnsi" w:cs="Arial"/>
                <w:b/>
                <w:bCs/>
                <w:i/>
                <w:sz w:val="22"/>
                <w:szCs w:val="22"/>
              </w:rPr>
              <w:t xml:space="preserve">If accepted, it will be considered as being part of the </w:t>
            </w:r>
            <w:r w:rsidRPr="003D0A32">
              <w:rPr>
                <w:rFonts w:asciiTheme="minorHAnsi" w:hAnsiTheme="minorHAnsi" w:cs="Arial"/>
                <w:b/>
                <w:bCs/>
                <w:i/>
                <w:sz w:val="22"/>
                <w:szCs w:val="22"/>
                <w:u w:val="single"/>
              </w:rPr>
              <w:t>updated version</w:t>
            </w:r>
            <w:r w:rsidRPr="003D0A32">
              <w:rPr>
                <w:rFonts w:asciiTheme="minorHAnsi" w:hAnsiTheme="minorHAnsi" w:cs="Arial"/>
                <w:b/>
                <w:bCs/>
                <w:i/>
                <w:sz w:val="22"/>
                <w:szCs w:val="22"/>
              </w:rPr>
              <w:t xml:space="preserve"> of the </w:t>
            </w:r>
            <w:r w:rsidRPr="003D0A32">
              <w:rPr>
                <w:rFonts w:asciiTheme="minorHAnsi" w:hAnsiTheme="minorHAnsi" w:cs="Arial"/>
                <w:b/>
                <w:bCs/>
                <w:i/>
                <w:sz w:val="22"/>
                <w:szCs w:val="22"/>
                <w:u w:val="single"/>
              </w:rPr>
              <w:t>DDNTA_RFC-List.41</w:t>
            </w:r>
            <w:r w:rsidRPr="003D0A32">
              <w:rPr>
                <w:rFonts w:asciiTheme="minorHAnsi" w:hAnsiTheme="minorHAnsi" w:cs="Arial"/>
                <w:b/>
                <w:bCs/>
                <w:i/>
                <w:sz w:val="22"/>
                <w:szCs w:val="22"/>
              </w:rPr>
              <w:t xml:space="preserve"> (which includes one change for CD018C(CC044C) and one change for Georgia’s accession.</w:t>
            </w:r>
          </w:p>
        </w:tc>
      </w:tr>
      <w:tr w:rsidR="00E958BF" w14:paraId="5AFCC7C5" w14:textId="77777777" w:rsidTr="0035374E">
        <w:trPr>
          <w:trHeight w:val="284"/>
        </w:trPr>
        <w:tc>
          <w:tcPr>
            <w:tcW w:w="959" w:type="dxa"/>
          </w:tcPr>
          <w:p w14:paraId="3F262035" w14:textId="5ADBB4B3" w:rsidR="00E958BF" w:rsidRDefault="00273885" w:rsidP="00B63D5E">
            <w:pPr>
              <w:spacing w:before="60" w:line="259" w:lineRule="auto"/>
              <w:rPr>
                <w:rFonts w:asciiTheme="minorHAnsi" w:hAnsiTheme="minorHAnsi" w:cs="Arial"/>
                <w:sz w:val="22"/>
                <w:szCs w:val="22"/>
                <w:lang w:val="de-DE"/>
              </w:rPr>
            </w:pPr>
            <w:r>
              <w:rPr>
                <w:rFonts w:asciiTheme="minorHAnsi" w:hAnsiTheme="minorHAnsi" w:cs="Arial"/>
                <w:sz w:val="22"/>
                <w:szCs w:val="22"/>
                <w:lang w:val="de-DE"/>
              </w:rPr>
              <w:t>v</w:t>
            </w:r>
            <w:r w:rsidR="00E958BF">
              <w:rPr>
                <w:rFonts w:asciiTheme="minorHAnsi" w:hAnsiTheme="minorHAnsi" w:cs="Arial"/>
                <w:sz w:val="22"/>
                <w:szCs w:val="22"/>
                <w:lang w:val="de-DE"/>
              </w:rPr>
              <w:t>2.10</w:t>
            </w:r>
          </w:p>
        </w:tc>
        <w:tc>
          <w:tcPr>
            <w:tcW w:w="1701" w:type="dxa"/>
          </w:tcPr>
          <w:p w14:paraId="34AE78A8" w14:textId="2DA35827" w:rsidR="00E958BF" w:rsidRDefault="000368EA" w:rsidP="00B63D5E">
            <w:pPr>
              <w:spacing w:before="60" w:line="259" w:lineRule="auto"/>
              <w:rPr>
                <w:rFonts w:asciiTheme="minorHAnsi" w:hAnsiTheme="minorHAnsi" w:cs="Arial"/>
                <w:sz w:val="22"/>
                <w:szCs w:val="22"/>
              </w:rPr>
            </w:pPr>
            <w:r>
              <w:rPr>
                <w:rFonts w:asciiTheme="minorHAnsi" w:hAnsiTheme="minorHAnsi" w:cs="Arial"/>
                <w:sz w:val="22"/>
                <w:szCs w:val="22"/>
              </w:rPr>
              <w:t xml:space="preserve">DDNTA_RFC </w:t>
            </w:r>
            <w:r w:rsidR="00E958BF">
              <w:rPr>
                <w:rFonts w:asciiTheme="minorHAnsi" w:hAnsiTheme="minorHAnsi" w:cs="Arial"/>
                <w:sz w:val="22"/>
                <w:szCs w:val="22"/>
              </w:rPr>
              <w:t>ACCEPTED by NPM</w:t>
            </w:r>
          </w:p>
        </w:tc>
        <w:tc>
          <w:tcPr>
            <w:tcW w:w="1276" w:type="dxa"/>
          </w:tcPr>
          <w:p w14:paraId="245791FC" w14:textId="06B6C539" w:rsidR="00E958BF" w:rsidRDefault="00FB66F0" w:rsidP="00B63D5E">
            <w:pPr>
              <w:spacing w:before="60" w:line="259" w:lineRule="auto"/>
              <w:rPr>
                <w:rFonts w:asciiTheme="minorHAnsi" w:hAnsiTheme="minorHAnsi" w:cs="Arial"/>
                <w:noProof/>
                <w:sz w:val="22"/>
                <w:szCs w:val="22"/>
              </w:rPr>
            </w:pPr>
            <w:r>
              <w:rPr>
                <w:rFonts w:asciiTheme="minorHAnsi" w:hAnsiTheme="minorHAnsi" w:cs="Arial"/>
                <w:noProof/>
                <w:sz w:val="22"/>
                <w:szCs w:val="22"/>
              </w:rPr>
              <w:t>03</w:t>
            </w:r>
            <w:r w:rsidR="00E958BF">
              <w:rPr>
                <w:rFonts w:asciiTheme="minorHAnsi" w:hAnsiTheme="minorHAnsi" w:cs="Arial"/>
                <w:noProof/>
                <w:sz w:val="22"/>
                <w:szCs w:val="22"/>
              </w:rPr>
              <w:t>.0</w:t>
            </w:r>
            <w:r>
              <w:rPr>
                <w:rFonts w:asciiTheme="minorHAnsi" w:hAnsiTheme="minorHAnsi" w:cs="Arial"/>
                <w:noProof/>
                <w:sz w:val="22"/>
                <w:szCs w:val="22"/>
              </w:rPr>
              <w:t>3</w:t>
            </w:r>
            <w:r w:rsidR="00E958BF">
              <w:rPr>
                <w:rFonts w:asciiTheme="minorHAnsi" w:hAnsiTheme="minorHAnsi" w:cs="Arial"/>
                <w:noProof/>
                <w:sz w:val="22"/>
                <w:szCs w:val="22"/>
              </w:rPr>
              <w:t>.2025</w:t>
            </w:r>
          </w:p>
        </w:tc>
        <w:tc>
          <w:tcPr>
            <w:tcW w:w="5669" w:type="dxa"/>
          </w:tcPr>
          <w:p w14:paraId="6B5A63D1" w14:textId="77777777" w:rsidR="00E958BF" w:rsidRDefault="00E958BF" w:rsidP="00B63D5E">
            <w:pPr>
              <w:spacing w:before="60" w:line="259" w:lineRule="auto"/>
              <w:rPr>
                <w:rFonts w:asciiTheme="minorHAnsi" w:hAnsiTheme="minorHAnsi" w:cs="Arial"/>
                <w:i/>
                <w:sz w:val="22"/>
                <w:szCs w:val="22"/>
              </w:rPr>
            </w:pPr>
            <w:r>
              <w:rPr>
                <w:rFonts w:asciiTheme="minorHAnsi" w:hAnsiTheme="minorHAnsi" w:cs="Arial"/>
                <w:i/>
                <w:sz w:val="22"/>
                <w:szCs w:val="22"/>
              </w:rPr>
              <w:t xml:space="preserve">Based on the feedback received by NPMs, the implementation date </w:t>
            </w:r>
            <w:r w:rsidR="00273885">
              <w:rPr>
                <w:rFonts w:asciiTheme="minorHAnsi" w:hAnsiTheme="minorHAnsi" w:cs="Arial"/>
                <w:i/>
                <w:sz w:val="22"/>
                <w:szCs w:val="22"/>
              </w:rPr>
              <w:t xml:space="preserve">in CS/RD2 is postponed, with </w:t>
            </w:r>
            <w:r w:rsidR="00273885" w:rsidRPr="000368EA">
              <w:rPr>
                <w:rFonts w:asciiTheme="minorHAnsi" w:hAnsiTheme="minorHAnsi" w:cs="Arial"/>
                <w:b/>
                <w:bCs/>
                <w:i/>
                <w:sz w:val="22"/>
                <w:szCs w:val="22"/>
              </w:rPr>
              <w:t>validity date 04.03.2025</w:t>
            </w:r>
            <w:r>
              <w:rPr>
                <w:rFonts w:asciiTheme="minorHAnsi" w:hAnsiTheme="minorHAnsi" w:cs="Arial"/>
                <w:i/>
                <w:sz w:val="22"/>
                <w:szCs w:val="22"/>
              </w:rPr>
              <w:t>.</w:t>
            </w:r>
          </w:p>
          <w:p w14:paraId="655955BB" w14:textId="16730A8B" w:rsidR="00906F9C" w:rsidRDefault="00BC3F59" w:rsidP="00B63D5E">
            <w:pPr>
              <w:spacing w:before="60" w:line="259" w:lineRule="auto"/>
              <w:rPr>
                <w:rFonts w:ascii="Aptos" w:hAnsi="Aptos" w:cs="Arial"/>
                <w:i/>
                <w:color w:val="31849B" w:themeColor="accent5" w:themeShade="BF"/>
                <w:sz w:val="22"/>
                <w:szCs w:val="22"/>
              </w:rPr>
            </w:pPr>
            <w:r>
              <w:rPr>
                <w:rFonts w:ascii="Aptos" w:hAnsi="Aptos" w:cs="Arial"/>
                <w:i/>
                <w:color w:val="31849B" w:themeColor="accent5" w:themeShade="BF"/>
                <w:sz w:val="22"/>
                <w:szCs w:val="22"/>
              </w:rPr>
              <w:t xml:space="preserve">For clarity about the timing, this RFC is defined as </w:t>
            </w:r>
            <w:r w:rsidRPr="003D0A32">
              <w:rPr>
                <w:rFonts w:asciiTheme="minorHAnsi" w:hAnsiTheme="minorHAnsi" w:cs="Arial"/>
                <w:b/>
                <w:bCs/>
                <w:i/>
                <w:sz w:val="22"/>
                <w:szCs w:val="22"/>
              </w:rPr>
              <w:t xml:space="preserve">part of the </w:t>
            </w:r>
            <w:r>
              <w:rPr>
                <w:rFonts w:asciiTheme="minorHAnsi" w:hAnsiTheme="minorHAnsi" w:cs="Arial"/>
                <w:b/>
                <w:bCs/>
                <w:i/>
                <w:sz w:val="22"/>
                <w:szCs w:val="22"/>
                <w:u w:val="single"/>
              </w:rPr>
              <w:t>new</w:t>
            </w:r>
            <w:r w:rsidRPr="003D0A32">
              <w:rPr>
                <w:rFonts w:asciiTheme="minorHAnsi" w:hAnsiTheme="minorHAnsi" w:cs="Arial"/>
                <w:b/>
                <w:bCs/>
                <w:i/>
                <w:sz w:val="22"/>
                <w:szCs w:val="22"/>
              </w:rPr>
              <w:t xml:space="preserve"> </w:t>
            </w:r>
            <w:r w:rsidRPr="003D0A32">
              <w:rPr>
                <w:rFonts w:asciiTheme="minorHAnsi" w:hAnsiTheme="minorHAnsi" w:cs="Arial"/>
                <w:b/>
                <w:bCs/>
                <w:i/>
                <w:sz w:val="22"/>
                <w:szCs w:val="22"/>
                <w:u w:val="single"/>
              </w:rPr>
              <w:t>DDNTA_RFC-List.4</w:t>
            </w:r>
            <w:r>
              <w:rPr>
                <w:rFonts w:asciiTheme="minorHAnsi" w:hAnsiTheme="minorHAnsi" w:cs="Arial"/>
                <w:b/>
                <w:bCs/>
                <w:i/>
                <w:sz w:val="22"/>
                <w:szCs w:val="22"/>
                <w:u w:val="single"/>
              </w:rPr>
              <w:t>3</w:t>
            </w:r>
            <w:r>
              <w:rPr>
                <w:rFonts w:ascii="Aptos" w:hAnsi="Aptos" w:cs="Arial"/>
                <w:i/>
                <w:color w:val="31849B" w:themeColor="accent5" w:themeShade="BF"/>
                <w:sz w:val="22"/>
                <w:szCs w:val="22"/>
              </w:rPr>
              <w:t xml:space="preserve">: </w:t>
            </w:r>
          </w:p>
          <w:p w14:paraId="2FD40C5E" w14:textId="77777777" w:rsidR="001A4E68" w:rsidRPr="00AD4636" w:rsidRDefault="001A4E68" w:rsidP="00B63D5E">
            <w:pPr>
              <w:spacing w:before="60" w:line="259" w:lineRule="auto"/>
              <w:rPr>
                <w:rFonts w:ascii="Aptos" w:hAnsi="Aptos" w:cs="Arial"/>
                <w:i/>
                <w:color w:val="31849B" w:themeColor="accent5" w:themeShade="BF"/>
                <w:sz w:val="22"/>
                <w:szCs w:val="22"/>
                <w:u w:val="single"/>
                <w:lang w:val="en-IE"/>
              </w:rPr>
            </w:pPr>
            <w:r w:rsidRPr="00AD4636">
              <w:rPr>
                <w:rFonts w:ascii="Aptos" w:hAnsi="Aptos" w:cs="Arial"/>
                <w:i/>
                <w:color w:val="31849B" w:themeColor="accent5" w:themeShade="BF"/>
                <w:sz w:val="22"/>
                <w:szCs w:val="22"/>
                <w:u w:val="single"/>
                <w:lang w:val="en-IE"/>
              </w:rPr>
              <w:t>Page 1:</w:t>
            </w:r>
          </w:p>
          <w:p w14:paraId="73A9CF28" w14:textId="18E56A39" w:rsidR="001A4E68" w:rsidRPr="001A4E68" w:rsidRDefault="001A4E68" w:rsidP="00B63D5E">
            <w:pPr>
              <w:spacing w:before="60" w:line="259" w:lineRule="auto"/>
              <w:rPr>
                <w:rFonts w:ascii="Aptos" w:hAnsi="Aptos" w:cs="Arial"/>
                <w:i/>
                <w:color w:val="31849B" w:themeColor="accent5" w:themeShade="BF"/>
              </w:rPr>
            </w:pPr>
            <w:r w:rsidRPr="001A4E68">
              <w:rPr>
                <w:rFonts w:ascii="Aptos" w:hAnsi="Aptos" w:cs="Arial"/>
                <w:i/>
                <w:color w:val="31849B" w:themeColor="accent5" w:themeShade="BF"/>
              </w:rPr>
              <w:t>This RFC is part of RFC-List.43</w:t>
            </w:r>
            <w:r>
              <w:rPr>
                <w:rFonts w:ascii="Aptos" w:hAnsi="Aptos" w:cs="Arial"/>
                <w:i/>
                <w:color w:val="31849B" w:themeColor="accent5" w:themeShade="BF"/>
              </w:rPr>
              <w:t>, applicable</w:t>
            </w:r>
            <w:r w:rsidRPr="001A4E68">
              <w:rPr>
                <w:rFonts w:ascii="Aptos" w:hAnsi="Aptos" w:cs="Arial"/>
                <w:i/>
                <w:color w:val="31849B" w:themeColor="accent5" w:themeShade="BF"/>
              </w:rPr>
              <w:t xml:space="preserve"> for NCTS</w:t>
            </w:r>
            <w:r>
              <w:rPr>
                <w:rFonts w:ascii="Aptos" w:hAnsi="Aptos" w:cs="Arial"/>
                <w:i/>
                <w:color w:val="31849B" w:themeColor="accent5" w:themeShade="BF"/>
              </w:rPr>
              <w:t>-P5 and NCTS-P6 (only 1 change)</w:t>
            </w:r>
          </w:p>
          <w:p w14:paraId="31D8146B" w14:textId="715FB7A6" w:rsidR="001A4E68" w:rsidRDefault="001A4E68" w:rsidP="00B63D5E">
            <w:pPr>
              <w:spacing w:before="60" w:line="259" w:lineRule="auto"/>
              <w:rPr>
                <w:rFonts w:ascii="Aptos" w:hAnsi="Aptos" w:cs="Arial"/>
                <w:i/>
                <w:color w:val="31849B" w:themeColor="accent5" w:themeShade="BF"/>
              </w:rPr>
            </w:pPr>
            <w:r>
              <w:rPr>
                <w:rFonts w:ascii="Aptos" w:hAnsi="Aptos" w:cs="Arial"/>
                <w:b/>
                <w:bCs/>
                <w:i/>
                <w:color w:val="31849B" w:themeColor="accent5" w:themeShade="BF"/>
                <w:sz w:val="22"/>
                <w:szCs w:val="22"/>
              </w:rPr>
              <w:t>RF</w:t>
            </w:r>
            <w:r w:rsidRPr="001A4E68">
              <w:rPr>
                <w:rFonts w:ascii="Aptos" w:hAnsi="Aptos" w:cs="Arial"/>
                <w:b/>
                <w:bCs/>
                <w:i/>
                <w:color w:val="31849B" w:themeColor="accent5" w:themeShade="BF"/>
                <w:sz w:val="22"/>
                <w:szCs w:val="22"/>
              </w:rPr>
              <w:t>C-List.43_</w:t>
            </w:r>
            <w:r w:rsidRPr="001A4E68">
              <w:rPr>
                <w:rFonts w:ascii="Aptos" w:hAnsi="Aptos" w:cs="Arial"/>
                <w:i/>
                <w:color w:val="31849B" w:themeColor="accent5" w:themeShade="BF"/>
              </w:rPr>
              <w:t>RFC_NCTS_0306_CSRD2-CL019</w:t>
            </w:r>
          </w:p>
          <w:p w14:paraId="28FE14A7" w14:textId="739DDE72" w:rsidR="00BA0013" w:rsidRPr="001A4E68" w:rsidRDefault="00BA0013" w:rsidP="00B63D5E">
            <w:pPr>
              <w:spacing w:before="60" w:line="259" w:lineRule="auto"/>
              <w:rPr>
                <w:rFonts w:ascii="Aptos" w:hAnsi="Aptos" w:cs="Arial"/>
                <w:i/>
                <w:color w:val="31849B" w:themeColor="accent5" w:themeShade="BF"/>
              </w:rPr>
            </w:pPr>
            <w:r>
              <w:rPr>
                <w:rFonts w:ascii="Aptos" w:hAnsi="Aptos" w:cs="Arial"/>
                <w:i/>
                <w:color w:val="31849B" w:themeColor="accent5" w:themeShade="BF"/>
              </w:rPr>
              <w:t>Information added about the changes in FTSS.</w:t>
            </w:r>
          </w:p>
          <w:p w14:paraId="75914E87" w14:textId="2B2A3020" w:rsidR="00906F9C" w:rsidRDefault="00906F9C" w:rsidP="00B63D5E">
            <w:pPr>
              <w:spacing w:before="60" w:line="259" w:lineRule="auto"/>
              <w:rPr>
                <w:rFonts w:ascii="Aptos" w:hAnsi="Aptos" w:cs="Arial"/>
                <w:i/>
                <w:color w:val="31849B" w:themeColor="accent5" w:themeShade="BF"/>
                <w:sz w:val="22"/>
                <w:szCs w:val="22"/>
              </w:rPr>
            </w:pPr>
            <w:r w:rsidRPr="00AD4636">
              <w:rPr>
                <w:rFonts w:ascii="Aptos" w:hAnsi="Aptos" w:cs="Arial"/>
                <w:i/>
                <w:color w:val="31849B" w:themeColor="accent5" w:themeShade="BF"/>
                <w:sz w:val="22"/>
                <w:szCs w:val="22"/>
                <w:u w:val="single"/>
                <w:lang w:val="en-IE"/>
              </w:rPr>
              <w:t>Page 2:</w:t>
            </w:r>
            <w:r w:rsidR="00FB66F0" w:rsidRPr="00FB66F0">
              <w:rPr>
                <w:rFonts w:ascii="Aptos" w:hAnsi="Aptos" w:cs="Arial"/>
                <w:i/>
                <w:color w:val="31849B" w:themeColor="accent5" w:themeShade="BF"/>
                <w:sz w:val="22"/>
                <w:szCs w:val="22"/>
                <w:lang w:val="en-IE"/>
              </w:rPr>
              <w:t xml:space="preserve"> </w:t>
            </w:r>
            <w:r>
              <w:rPr>
                <w:rFonts w:ascii="Aptos" w:hAnsi="Aptos" w:cs="Arial"/>
                <w:i/>
                <w:color w:val="31849B" w:themeColor="accent5" w:themeShade="BF"/>
                <w:sz w:val="22"/>
                <w:szCs w:val="22"/>
              </w:rPr>
              <w:t>Note added about the legal basis.</w:t>
            </w:r>
          </w:p>
          <w:p w14:paraId="4A4A471A" w14:textId="4FDD5410" w:rsidR="00B254D1" w:rsidRDefault="00B254D1" w:rsidP="00B254D1">
            <w:pPr>
              <w:spacing w:before="60" w:line="259" w:lineRule="auto"/>
              <w:rPr>
                <w:rFonts w:ascii="Aptos" w:hAnsi="Aptos" w:cs="Arial"/>
                <w:i/>
                <w:color w:val="31849B" w:themeColor="accent5" w:themeShade="BF"/>
                <w:sz w:val="22"/>
                <w:szCs w:val="22"/>
              </w:rPr>
            </w:pPr>
            <w:r w:rsidRPr="00AD4636">
              <w:rPr>
                <w:rFonts w:ascii="Aptos" w:hAnsi="Aptos" w:cs="Arial"/>
                <w:i/>
                <w:color w:val="31849B" w:themeColor="accent5" w:themeShade="BF"/>
                <w:sz w:val="22"/>
                <w:szCs w:val="22"/>
                <w:u w:val="single"/>
                <w:lang w:val="en-IE"/>
              </w:rPr>
              <w:t xml:space="preserve">Page </w:t>
            </w:r>
            <w:r>
              <w:rPr>
                <w:rFonts w:ascii="Aptos" w:hAnsi="Aptos" w:cs="Arial"/>
                <w:i/>
                <w:color w:val="31849B" w:themeColor="accent5" w:themeShade="BF"/>
                <w:sz w:val="22"/>
                <w:szCs w:val="22"/>
                <w:u w:val="single"/>
                <w:lang w:val="en-IE"/>
              </w:rPr>
              <w:t>4</w:t>
            </w:r>
            <w:r w:rsidRPr="00AD4636">
              <w:rPr>
                <w:rFonts w:ascii="Aptos" w:hAnsi="Aptos" w:cs="Arial"/>
                <w:i/>
                <w:color w:val="31849B" w:themeColor="accent5" w:themeShade="BF"/>
                <w:sz w:val="22"/>
                <w:szCs w:val="22"/>
                <w:u w:val="single"/>
                <w:lang w:val="en-IE"/>
              </w:rPr>
              <w:t>:</w:t>
            </w:r>
            <w:r w:rsidR="00FB66F0" w:rsidRPr="00FB66F0">
              <w:rPr>
                <w:rFonts w:ascii="Aptos" w:hAnsi="Aptos" w:cs="Arial"/>
                <w:i/>
                <w:color w:val="31849B" w:themeColor="accent5" w:themeShade="BF"/>
                <w:sz w:val="22"/>
                <w:szCs w:val="22"/>
                <w:lang w:val="en-IE"/>
              </w:rPr>
              <w:t xml:space="preserve"> </w:t>
            </w:r>
            <w:r>
              <w:rPr>
                <w:rFonts w:ascii="Aptos" w:hAnsi="Aptos" w:cs="Arial"/>
                <w:i/>
                <w:color w:val="31849B" w:themeColor="accent5" w:themeShade="BF"/>
                <w:sz w:val="22"/>
                <w:szCs w:val="22"/>
              </w:rPr>
              <w:t xml:space="preserve">CC007C removed on page 4, as </w:t>
            </w:r>
            <w:r w:rsidR="00FB66F0">
              <w:rPr>
                <w:rFonts w:ascii="Aptos" w:hAnsi="Aptos" w:cs="Arial"/>
                <w:i/>
                <w:color w:val="31849B" w:themeColor="accent5" w:themeShade="BF"/>
                <w:sz w:val="22"/>
                <w:szCs w:val="22"/>
              </w:rPr>
              <w:t>suggested</w:t>
            </w:r>
            <w:r>
              <w:rPr>
                <w:rFonts w:ascii="Aptos" w:hAnsi="Aptos" w:cs="Arial"/>
                <w:i/>
                <w:color w:val="31849B" w:themeColor="accent5" w:themeShade="BF"/>
                <w:sz w:val="22"/>
                <w:szCs w:val="22"/>
              </w:rPr>
              <w:t xml:space="preserve"> by NA-CZ.</w:t>
            </w:r>
          </w:p>
          <w:p w14:paraId="6BC02B0B" w14:textId="0FB28D9E" w:rsidR="0023377C" w:rsidRDefault="0023377C" w:rsidP="00B63D5E">
            <w:pPr>
              <w:spacing w:before="60" w:line="259" w:lineRule="auto"/>
              <w:rPr>
                <w:rFonts w:ascii="Aptos" w:hAnsi="Aptos" w:cs="Arial"/>
                <w:i/>
                <w:color w:val="31849B" w:themeColor="accent5" w:themeShade="BF"/>
                <w:sz w:val="22"/>
                <w:szCs w:val="22"/>
              </w:rPr>
            </w:pPr>
            <w:r w:rsidRPr="007749A9">
              <w:rPr>
                <w:rFonts w:ascii="Aptos" w:hAnsi="Aptos" w:cs="Arial"/>
                <w:i/>
                <w:color w:val="31849B" w:themeColor="accent5" w:themeShade="BF"/>
                <w:sz w:val="22"/>
                <w:szCs w:val="22"/>
                <w:u w:val="single"/>
              </w:rPr>
              <w:t>Pages 5-</w:t>
            </w:r>
            <w:r w:rsidR="00FB66F0">
              <w:rPr>
                <w:rFonts w:ascii="Aptos" w:hAnsi="Aptos" w:cs="Arial"/>
                <w:i/>
                <w:color w:val="31849B" w:themeColor="accent5" w:themeShade="BF"/>
                <w:sz w:val="22"/>
                <w:szCs w:val="22"/>
                <w:u w:val="single"/>
              </w:rPr>
              <w:t>6:</w:t>
            </w:r>
            <w:r w:rsidR="00FB66F0" w:rsidRPr="00FB66F0">
              <w:rPr>
                <w:rFonts w:ascii="Aptos" w:hAnsi="Aptos" w:cs="Arial"/>
                <w:i/>
                <w:color w:val="31849B" w:themeColor="accent5" w:themeShade="BF"/>
                <w:sz w:val="22"/>
                <w:szCs w:val="22"/>
              </w:rPr>
              <w:t xml:space="preserve"> </w:t>
            </w:r>
            <w:r w:rsidRPr="00273885">
              <w:rPr>
                <w:rFonts w:ascii="Aptos" w:hAnsi="Aptos" w:cs="Arial"/>
                <w:i/>
                <w:color w:val="31849B" w:themeColor="accent5" w:themeShade="BF"/>
                <w:sz w:val="22"/>
                <w:szCs w:val="22"/>
              </w:rPr>
              <w:t xml:space="preserve">Information added about the </w:t>
            </w:r>
            <w:r>
              <w:rPr>
                <w:rFonts w:ascii="Aptos" w:hAnsi="Aptos" w:cs="Arial"/>
                <w:i/>
                <w:color w:val="31849B" w:themeColor="accent5" w:themeShade="BF"/>
                <w:sz w:val="22"/>
                <w:szCs w:val="22"/>
              </w:rPr>
              <w:t>changes in FTSS.</w:t>
            </w:r>
          </w:p>
          <w:p w14:paraId="4E8838ED" w14:textId="44AAD380" w:rsidR="00273885" w:rsidRPr="004813F4" w:rsidRDefault="00273885" w:rsidP="00FB66F0">
            <w:pPr>
              <w:spacing w:before="60" w:line="259" w:lineRule="auto"/>
              <w:rPr>
                <w:rFonts w:asciiTheme="minorHAnsi" w:hAnsiTheme="minorHAnsi" w:cs="Arial"/>
                <w:i/>
                <w:sz w:val="22"/>
                <w:szCs w:val="22"/>
              </w:rPr>
            </w:pPr>
            <w:r w:rsidRPr="001A4E68">
              <w:rPr>
                <w:rFonts w:ascii="Aptos" w:hAnsi="Aptos" w:cs="Arial"/>
                <w:i/>
                <w:color w:val="31849B" w:themeColor="accent5" w:themeShade="BF"/>
                <w:sz w:val="22"/>
                <w:szCs w:val="22"/>
                <w:u w:val="single"/>
              </w:rPr>
              <w:t>Page</w:t>
            </w:r>
            <w:r w:rsidR="00FB66F0">
              <w:rPr>
                <w:rFonts w:ascii="Aptos" w:hAnsi="Aptos" w:cs="Arial"/>
                <w:i/>
                <w:color w:val="31849B" w:themeColor="accent5" w:themeShade="BF"/>
                <w:sz w:val="22"/>
                <w:szCs w:val="22"/>
                <w:u w:val="single"/>
              </w:rPr>
              <w:t xml:space="preserve"> 6</w:t>
            </w:r>
            <w:r w:rsidRPr="001A4E68">
              <w:rPr>
                <w:rFonts w:ascii="Aptos" w:hAnsi="Aptos" w:cs="Arial"/>
                <w:i/>
                <w:color w:val="31849B" w:themeColor="accent5" w:themeShade="BF"/>
                <w:sz w:val="22"/>
                <w:szCs w:val="22"/>
                <w:u w:val="single"/>
              </w:rPr>
              <w:t>&amp;</w:t>
            </w:r>
            <w:r w:rsidR="00FB66F0">
              <w:rPr>
                <w:rFonts w:ascii="Aptos" w:hAnsi="Aptos" w:cs="Arial"/>
                <w:i/>
                <w:color w:val="31849B" w:themeColor="accent5" w:themeShade="BF"/>
                <w:sz w:val="22"/>
                <w:szCs w:val="22"/>
                <w:u w:val="single"/>
              </w:rPr>
              <w:t>7</w:t>
            </w:r>
            <w:r w:rsidRPr="001A4E68">
              <w:rPr>
                <w:rFonts w:ascii="Aptos" w:hAnsi="Aptos" w:cs="Arial"/>
                <w:i/>
                <w:color w:val="31849B" w:themeColor="accent5" w:themeShade="BF"/>
                <w:sz w:val="22"/>
                <w:szCs w:val="22"/>
                <w:u w:val="single"/>
              </w:rPr>
              <w:t>:</w:t>
            </w:r>
            <w:r w:rsidR="00FB66F0" w:rsidRPr="00FB66F0">
              <w:rPr>
                <w:rFonts w:ascii="Aptos" w:hAnsi="Aptos" w:cs="Arial"/>
                <w:i/>
                <w:color w:val="31849B" w:themeColor="accent5" w:themeShade="BF"/>
                <w:sz w:val="22"/>
                <w:szCs w:val="22"/>
              </w:rPr>
              <w:t xml:space="preserve"> </w:t>
            </w:r>
            <w:r w:rsidRPr="00273885">
              <w:rPr>
                <w:rFonts w:ascii="Aptos" w:hAnsi="Aptos" w:cs="Arial"/>
                <w:i/>
                <w:color w:val="31849B" w:themeColor="accent5" w:themeShade="BF"/>
                <w:sz w:val="22"/>
                <w:szCs w:val="22"/>
              </w:rPr>
              <w:t>Information added about the content of CL057 (StatisticsType) and ‘</w:t>
            </w:r>
            <w:r w:rsidRPr="00273885">
              <w:rPr>
                <w:rFonts w:ascii="Aptos" w:hAnsi="Aptos" w:cstheme="minorHAnsi"/>
                <w:i/>
                <w:color w:val="31849B" w:themeColor="accent5" w:themeShade="BF"/>
                <w:sz w:val="22"/>
                <w:szCs w:val="22"/>
                <w:lang w:val="en-IE"/>
              </w:rPr>
              <w:t>CS/MIS2 Specifications for Business Statistics for NCTS-P6 (SBS)-1.0.0’.</w:t>
            </w:r>
          </w:p>
        </w:tc>
      </w:tr>
      <w:tr w:rsidR="0035374E" w14:paraId="64862C5D" w14:textId="77777777" w:rsidTr="0035374E">
        <w:trPr>
          <w:trHeight w:val="284"/>
        </w:trPr>
        <w:tc>
          <w:tcPr>
            <w:tcW w:w="959" w:type="dxa"/>
          </w:tcPr>
          <w:p w14:paraId="419E9F46" w14:textId="4986249E" w:rsidR="0035374E" w:rsidRDefault="0035374E" w:rsidP="00B63D5E">
            <w:pPr>
              <w:spacing w:before="60" w:line="259" w:lineRule="auto"/>
              <w:rPr>
                <w:rFonts w:asciiTheme="minorHAnsi" w:hAnsiTheme="minorHAnsi" w:cs="Arial"/>
                <w:sz w:val="22"/>
                <w:szCs w:val="22"/>
                <w:lang w:val="de-DE"/>
              </w:rPr>
            </w:pPr>
            <w:r>
              <w:rPr>
                <w:rFonts w:asciiTheme="minorHAnsi" w:hAnsiTheme="minorHAnsi" w:cs="Arial"/>
                <w:sz w:val="22"/>
                <w:szCs w:val="22"/>
                <w:lang w:val="de-DE"/>
              </w:rPr>
              <w:lastRenderedPageBreak/>
              <w:t>v2.20</w:t>
            </w:r>
          </w:p>
        </w:tc>
        <w:tc>
          <w:tcPr>
            <w:tcW w:w="1701" w:type="dxa"/>
          </w:tcPr>
          <w:p w14:paraId="7D511C5D" w14:textId="54DB3EA4" w:rsidR="0035374E" w:rsidRDefault="0035374E" w:rsidP="00B63D5E">
            <w:pPr>
              <w:spacing w:before="60" w:line="259" w:lineRule="auto"/>
              <w:rPr>
                <w:rFonts w:asciiTheme="minorHAnsi" w:hAnsiTheme="minorHAnsi" w:cs="Arial"/>
                <w:sz w:val="22"/>
                <w:szCs w:val="22"/>
              </w:rPr>
            </w:pPr>
            <w:r>
              <w:rPr>
                <w:rFonts w:asciiTheme="minorHAnsi" w:hAnsiTheme="minorHAnsi" w:cs="Arial"/>
                <w:sz w:val="22"/>
                <w:szCs w:val="22"/>
              </w:rPr>
              <w:t>DDNTA_RFC ACCEPTED by NPM + implementation details</w:t>
            </w:r>
          </w:p>
        </w:tc>
        <w:tc>
          <w:tcPr>
            <w:tcW w:w="1276" w:type="dxa"/>
          </w:tcPr>
          <w:p w14:paraId="2BBA171E" w14:textId="10E67EDF" w:rsidR="0035374E" w:rsidRDefault="0035374E" w:rsidP="00B63D5E">
            <w:pPr>
              <w:spacing w:before="60" w:line="259" w:lineRule="auto"/>
              <w:rPr>
                <w:rFonts w:asciiTheme="minorHAnsi" w:hAnsiTheme="minorHAnsi" w:cs="Arial"/>
                <w:noProof/>
                <w:sz w:val="22"/>
                <w:szCs w:val="22"/>
              </w:rPr>
            </w:pPr>
            <w:r>
              <w:rPr>
                <w:rFonts w:asciiTheme="minorHAnsi" w:hAnsiTheme="minorHAnsi" w:cs="Arial"/>
                <w:noProof/>
                <w:sz w:val="22"/>
                <w:szCs w:val="22"/>
              </w:rPr>
              <w:t>12.06.2025</w:t>
            </w:r>
          </w:p>
        </w:tc>
        <w:tc>
          <w:tcPr>
            <w:tcW w:w="5669" w:type="dxa"/>
          </w:tcPr>
          <w:p w14:paraId="46DA69B7" w14:textId="77777777" w:rsidR="0035374E" w:rsidRPr="0035374E" w:rsidRDefault="0035374E" w:rsidP="00B63D5E">
            <w:pPr>
              <w:spacing w:before="60" w:line="259" w:lineRule="auto"/>
              <w:rPr>
                <w:rFonts w:asciiTheme="minorHAnsi" w:hAnsiTheme="minorHAnsi" w:cs="Arial"/>
                <w:i/>
                <w:color w:val="00B050"/>
                <w:sz w:val="22"/>
                <w:szCs w:val="22"/>
              </w:rPr>
            </w:pPr>
            <w:r w:rsidRPr="0035374E">
              <w:rPr>
                <w:rFonts w:asciiTheme="minorHAnsi" w:hAnsiTheme="minorHAnsi" w:cs="Arial"/>
                <w:i/>
                <w:color w:val="00B050"/>
                <w:sz w:val="22"/>
                <w:szCs w:val="22"/>
              </w:rPr>
              <w:t xml:space="preserve">Additional details included, to trace precisely the change applied for the DDNTA Main Document, to avoid any possible confusion about the sequence of actions. </w:t>
            </w:r>
          </w:p>
          <w:p w14:paraId="1D15B324" w14:textId="31B10F2C" w:rsidR="0035374E" w:rsidRDefault="0035374E" w:rsidP="00B63D5E">
            <w:pPr>
              <w:spacing w:before="60" w:line="259" w:lineRule="auto"/>
              <w:rPr>
                <w:rFonts w:asciiTheme="minorHAnsi" w:hAnsiTheme="minorHAnsi" w:cs="Arial"/>
                <w:i/>
                <w:sz w:val="22"/>
                <w:szCs w:val="22"/>
              </w:rPr>
            </w:pPr>
            <w:r w:rsidRPr="0035374E">
              <w:rPr>
                <w:rFonts w:asciiTheme="minorHAnsi" w:hAnsiTheme="minorHAnsi" w:cs="Arial"/>
                <w:i/>
                <w:color w:val="00B050"/>
                <w:sz w:val="22"/>
                <w:szCs w:val="22"/>
              </w:rPr>
              <w:t>(see Page 7-8-9)</w:t>
            </w:r>
          </w:p>
        </w:tc>
      </w:tr>
    </w:tbl>
    <w:p w14:paraId="5F5260DA" w14:textId="765A821B" w:rsidR="001F6C84" w:rsidRDefault="001F6C84" w:rsidP="00031FAC">
      <w:pPr>
        <w:rPr>
          <w:rFonts w:asciiTheme="minorHAnsi" w:hAnsiTheme="minorHAnsi" w:cs="Calibri"/>
        </w:rPr>
      </w:pPr>
    </w:p>
    <w:sectPr w:rsidR="001F6C84" w:rsidSect="00727441">
      <w:headerReference w:type="even" r:id="rId21"/>
      <w:headerReference w:type="default" r:id="rId22"/>
      <w:footerReference w:type="even" r:id="rId23"/>
      <w:footerReference w:type="default" r:id="rId24"/>
      <w:headerReference w:type="first" r:id="rId25"/>
      <w:footerReference w:type="first" r:id="rId26"/>
      <w:pgSz w:w="11907" w:h="16839" w:code="9"/>
      <w:pgMar w:top="1440"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A0C35" w14:textId="77777777" w:rsidR="00F03A31" w:rsidRDefault="00F03A31" w:rsidP="004D5D73">
      <w:r>
        <w:separator/>
      </w:r>
    </w:p>
  </w:endnote>
  <w:endnote w:type="continuationSeparator" w:id="0">
    <w:p w14:paraId="0765959A" w14:textId="77777777" w:rsidR="00F03A31" w:rsidRDefault="00F03A31" w:rsidP="004D5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C915C" w14:textId="77777777" w:rsidR="00101968" w:rsidRDefault="001019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0"/>
      <w:gridCol w:w="1480"/>
    </w:tblGrid>
    <w:tr w:rsidR="00975E0D" w:rsidRPr="00C80B22" w14:paraId="0253C7CC" w14:textId="77777777" w:rsidTr="00C80B22">
      <w:tc>
        <w:tcPr>
          <w:tcW w:w="8188" w:type="dxa"/>
        </w:tcPr>
        <w:p w14:paraId="725FBF4A" w14:textId="69313B42" w:rsidR="00975E0D" w:rsidRPr="00727441" w:rsidRDefault="00975E0D" w:rsidP="0037774A">
          <w:pPr>
            <w:pStyle w:val="Footer"/>
            <w:rPr>
              <w:rFonts w:ascii="Arial" w:hAnsi="Arial" w:cs="Arial"/>
              <w:noProof/>
              <w:sz w:val="18"/>
              <w:szCs w:val="22"/>
              <w:lang w:val="en-US" w:eastAsia="en-US"/>
            </w:rPr>
          </w:pPr>
          <w:r>
            <w:rPr>
              <w:rFonts w:ascii="Arial" w:hAnsi="Arial" w:cs="Arial"/>
              <w:noProof/>
              <w:sz w:val="18"/>
              <w:szCs w:val="22"/>
              <w:lang w:val="en-US" w:eastAsia="en-US"/>
            </w:rPr>
            <w:fldChar w:fldCharType="begin"/>
          </w:r>
          <w:r>
            <w:rPr>
              <w:rFonts w:ascii="Arial" w:hAnsi="Arial" w:cs="Arial"/>
              <w:noProof/>
              <w:sz w:val="18"/>
              <w:szCs w:val="22"/>
              <w:lang w:val="en-US" w:eastAsia="en-US"/>
            </w:rPr>
            <w:instrText xml:space="preserve"> FILENAME \* MERGEFORMAT </w:instrText>
          </w:r>
          <w:r>
            <w:rPr>
              <w:rFonts w:ascii="Arial" w:hAnsi="Arial" w:cs="Arial"/>
              <w:noProof/>
              <w:sz w:val="18"/>
              <w:szCs w:val="22"/>
              <w:lang w:val="en-US" w:eastAsia="en-US"/>
            </w:rPr>
            <w:fldChar w:fldCharType="separate"/>
          </w:r>
          <w:r w:rsidR="0035374E">
            <w:rPr>
              <w:rFonts w:ascii="Arial" w:hAnsi="Arial" w:cs="Arial"/>
              <w:noProof/>
              <w:sz w:val="18"/>
              <w:szCs w:val="22"/>
              <w:lang w:val="en-US" w:eastAsia="en-US"/>
            </w:rPr>
            <w:t>RFC_NCTS_0306_CSRD2-CL019(IncidentCodes)-v2.20(ACC-by-NPM+IMPL).docx</w:t>
          </w:r>
          <w:r>
            <w:rPr>
              <w:rFonts w:ascii="Arial" w:hAnsi="Arial" w:cs="Arial"/>
              <w:noProof/>
              <w:sz w:val="18"/>
              <w:szCs w:val="22"/>
              <w:lang w:val="en-US" w:eastAsia="en-US"/>
            </w:rPr>
            <w:fldChar w:fldCharType="end"/>
          </w:r>
        </w:p>
      </w:tc>
      <w:tc>
        <w:tcPr>
          <w:tcW w:w="1525" w:type="dxa"/>
        </w:tcPr>
        <w:p w14:paraId="5E3A6C26" w14:textId="64ABB247" w:rsidR="00975E0D" w:rsidRPr="00C80B22" w:rsidRDefault="00975E0D"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sidR="00327056">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sidR="00327056">
            <w:rPr>
              <w:rFonts w:ascii="Arial" w:hAnsi="Arial" w:cs="Arial"/>
              <w:noProof/>
              <w:sz w:val="18"/>
              <w:szCs w:val="22"/>
              <w:lang w:eastAsia="en-US"/>
            </w:rPr>
            <w:t>4</w:t>
          </w:r>
          <w:r w:rsidRPr="00C80B22">
            <w:rPr>
              <w:rFonts w:ascii="Arial" w:hAnsi="Arial" w:cs="Arial"/>
              <w:sz w:val="18"/>
              <w:szCs w:val="22"/>
              <w:lang w:eastAsia="en-US"/>
            </w:rPr>
            <w:fldChar w:fldCharType="end"/>
          </w:r>
          <w:bookmarkStart w:id="7" w:name="_Ref175030069"/>
          <w:bookmarkStart w:id="8" w:name="_Toc176256264"/>
          <w:bookmarkStart w:id="9" w:name="_Toc268771938"/>
          <w:bookmarkStart w:id="10" w:name="_Ref175030083"/>
        </w:p>
      </w:tc>
    </w:tr>
    <w:bookmarkEnd w:id="7"/>
    <w:bookmarkEnd w:id="8"/>
    <w:bookmarkEnd w:id="9"/>
    <w:bookmarkEnd w:id="10"/>
  </w:tbl>
  <w:p w14:paraId="6324965A" w14:textId="77777777" w:rsidR="00975E0D" w:rsidRPr="00C80B22" w:rsidRDefault="00975E0D">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975E0D" w:rsidRPr="00C80B22" w14:paraId="2DED1938" w14:textId="77777777" w:rsidTr="00983563">
      <w:tc>
        <w:tcPr>
          <w:tcW w:w="7899" w:type="dxa"/>
        </w:tcPr>
        <w:p w14:paraId="71EC7701" w14:textId="27D3A43E" w:rsidR="00975E0D" w:rsidRPr="007C42ED" w:rsidRDefault="00975E0D" w:rsidP="00906339">
          <w:pPr>
            <w:pStyle w:val="Footer"/>
            <w:rPr>
              <w:rFonts w:ascii="Arial" w:hAnsi="Arial" w:cs="Arial"/>
              <w:noProof/>
              <w:sz w:val="18"/>
              <w:szCs w:val="22"/>
              <w:lang w:val="en-US" w:eastAsia="en-US"/>
            </w:rPr>
          </w:pPr>
          <w:r>
            <w:rPr>
              <w:rFonts w:ascii="Arial" w:hAnsi="Arial" w:cs="Arial"/>
              <w:noProof/>
              <w:sz w:val="18"/>
              <w:szCs w:val="22"/>
              <w:lang w:val="en-US" w:eastAsia="en-US"/>
            </w:rPr>
            <w:fldChar w:fldCharType="begin"/>
          </w:r>
          <w:r>
            <w:rPr>
              <w:rFonts w:ascii="Arial" w:hAnsi="Arial" w:cs="Arial"/>
              <w:noProof/>
              <w:sz w:val="18"/>
              <w:szCs w:val="22"/>
              <w:lang w:val="en-US" w:eastAsia="en-US"/>
            </w:rPr>
            <w:instrText xml:space="preserve"> FILENAME \* MERGEFORMAT </w:instrText>
          </w:r>
          <w:r>
            <w:rPr>
              <w:rFonts w:ascii="Arial" w:hAnsi="Arial" w:cs="Arial"/>
              <w:noProof/>
              <w:sz w:val="18"/>
              <w:szCs w:val="22"/>
              <w:lang w:val="en-US" w:eastAsia="en-US"/>
            </w:rPr>
            <w:fldChar w:fldCharType="separate"/>
          </w:r>
          <w:r>
            <w:rPr>
              <w:rFonts w:ascii="Arial" w:hAnsi="Arial" w:cs="Arial"/>
              <w:noProof/>
              <w:sz w:val="18"/>
              <w:szCs w:val="22"/>
              <w:lang w:val="en-US" w:eastAsia="en-US"/>
            </w:rPr>
            <w:t>RFC_NCTS_0122_CUSTDEV3-RFC-IAR-RTC51543-v0.31</w:t>
          </w:r>
          <w:r>
            <w:rPr>
              <w:rFonts w:ascii="Arial" w:hAnsi="Arial" w:cs="Arial"/>
              <w:noProof/>
              <w:sz w:val="18"/>
              <w:szCs w:val="22"/>
              <w:lang w:val="en-US" w:eastAsia="en-US"/>
            </w:rPr>
            <w:fldChar w:fldCharType="end"/>
          </w:r>
        </w:p>
      </w:tc>
      <w:tc>
        <w:tcPr>
          <w:tcW w:w="1848" w:type="dxa"/>
        </w:tcPr>
        <w:p w14:paraId="179E45EB" w14:textId="507D29AC" w:rsidR="00975E0D" w:rsidRPr="00C80B22" w:rsidRDefault="00975E0D"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17</w:t>
          </w:r>
          <w:r w:rsidRPr="00C80B22">
            <w:rPr>
              <w:rFonts w:ascii="Arial" w:hAnsi="Arial" w:cs="Arial"/>
              <w:sz w:val="18"/>
              <w:szCs w:val="22"/>
              <w:lang w:eastAsia="en-US"/>
            </w:rPr>
            <w:fldChar w:fldCharType="end"/>
          </w:r>
        </w:p>
      </w:tc>
    </w:tr>
  </w:tbl>
  <w:p w14:paraId="7BED52CE" w14:textId="77777777" w:rsidR="00975E0D" w:rsidRPr="00C80B22" w:rsidRDefault="00975E0D">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03463" w14:textId="77777777" w:rsidR="00F03A31" w:rsidRDefault="00F03A31" w:rsidP="004D5D73">
      <w:r>
        <w:separator/>
      </w:r>
    </w:p>
  </w:footnote>
  <w:footnote w:type="continuationSeparator" w:id="0">
    <w:p w14:paraId="6EC1AED7" w14:textId="77777777" w:rsidR="00F03A31" w:rsidRDefault="00F03A31" w:rsidP="004D5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AF60D" w14:textId="4BD212A1" w:rsidR="00975E0D" w:rsidRDefault="00384C36">
    <w:pPr>
      <w:pStyle w:val="Header"/>
    </w:pPr>
    <w:r>
      <w:rPr>
        <w:noProof/>
      </w:rPr>
      <w:pict w14:anchorId="2D8B1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0622797" o:spid="_x0000_s1032" type="#_x0000_t136" style="position:absolute;margin-left:0;margin-top:0;width:785.25pt;height:39.75pt;rotation:315;z-index:-251644928;mso-position-horizontal:center;mso-position-horizontal-relative:margin;mso-position-vertical:center;mso-position-vertical-relative:margin" o:allowincell="f" fillcolor="#00b050" stroked="f">
          <v:fill opacity=".5"/>
          <v:textpath style="font-family:&quot;EC Square Sans Pro Medium&quot;;font-size:33pt" string="RFC_NCTS_0306_CSRD2-CL019-v2.20(ACC-NPM)+IMPL"/>
          <w10:wrap anchorx="margin" anchory="margin"/>
        </v:shape>
      </w:pict>
    </w:r>
    <w:r>
      <w:rPr>
        <w:noProof/>
      </w:rPr>
      <w:pict w14:anchorId="5973DCDB">
        <v:shape id="_x0000_s1029" type="#_x0000_t136" style="position:absolute;margin-left:0;margin-top:0;width:576.75pt;height:69.2pt;rotation:315;z-index:-251649024;mso-position-horizontal:center;mso-position-horizontal-relative:margin;mso-position-vertical:center;mso-position-vertical-relative:margin" o:allowincell="f" fillcolor="#95b3d7 [1940]" stroked="f">
          <v:fill opacity=".5"/>
          <v:textpath style="font-family:&quot;EC Square Sans Pro Medium&quot;;font-size:1pt" string="RFC-List.36 (NEW post APO)"/>
          <w10:wrap anchorx="margin" anchory="margin"/>
        </v:shape>
      </w:pict>
    </w:r>
    <w:r>
      <w:rPr>
        <w:noProof/>
      </w:rPr>
      <w:pict w14:anchorId="6B340991">
        <v:shape id="_x0000_s1026" type="#_x0000_t136" style="position:absolute;margin-left:0;margin-top:0;width:576.75pt;height:69.2pt;rotation:315;z-index:-251655168;mso-position-horizontal:center;mso-position-horizontal-relative:margin;mso-position-vertical:center;mso-position-vertical-relative:margin" o:allowincell="f" fillcolor="#e36c0a [2409]" stroked="f">
          <v:textpath style="font-family:&quot;EC square sans pro medium&quot;;font-size:1pt" string="RFC-List.36 (NEW post AP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6F4BD49A" w:rsidR="00975E0D" w:rsidRDefault="00384C36" w:rsidP="00C80B22">
    <w:pPr>
      <w:pStyle w:val="Header"/>
      <w:jc w:val="both"/>
    </w:pPr>
    <w:r>
      <w:rPr>
        <w:noProof/>
      </w:rPr>
      <w:pict w14:anchorId="38FA24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0622798" o:spid="_x0000_s1033" type="#_x0000_t136" style="position:absolute;left:0;text-align:left;margin-left:0;margin-top:0;width:785.25pt;height:39.75pt;rotation:315;z-index:-251642880;mso-position-horizontal:center;mso-position-horizontal-relative:margin;mso-position-vertical:center;mso-position-vertical-relative:margin" o:allowincell="f" fillcolor="#00b050" stroked="f">
          <v:fill opacity=".5"/>
          <v:textpath style="font-family:&quot;EC Square Sans Pro Medium&quot;;font-size:33pt" string="RFC_NCTS_0306_CSRD2-CL019-v2.20(ACC-NPM)+IMPL"/>
          <w10:wrap anchorx="margin" anchory="margin"/>
        </v:shape>
      </w:pict>
    </w:r>
    <w:r w:rsidR="00975E0D">
      <w:rPr>
        <w:noProof/>
        <w:lang w:val="en-US"/>
      </w:rPr>
      <w:tab/>
    </w:r>
    <w:r w:rsidR="00975E0D">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0C13C" w14:textId="468C8341" w:rsidR="00975E0D" w:rsidRPr="00C80B22" w:rsidRDefault="00384C36" w:rsidP="00871EB2">
    <w:pPr>
      <w:pStyle w:val="Header"/>
    </w:pPr>
    <w:r>
      <w:rPr>
        <w:noProof/>
      </w:rPr>
      <w:pict w14:anchorId="28B1C2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0622796" o:spid="_x0000_s1031" type="#_x0000_t136" style="position:absolute;margin-left:0;margin-top:0;width:785.25pt;height:39.75pt;rotation:315;z-index:-251646976;mso-position-horizontal:center;mso-position-horizontal-relative:margin;mso-position-vertical:center;mso-position-vertical-relative:margin" o:allowincell="f" fillcolor="#00b050" stroked="f">
          <v:fill opacity=".5"/>
          <v:textpath style="font-family:&quot;EC Square Sans Pro Medium&quot;;font-size:33pt" string="RFC_NCTS_0306_CSRD2-CL019-v2.20(ACC-NPM)+IMPL"/>
          <w10:wrap anchorx="margin" anchory="margin"/>
        </v:shape>
      </w:pict>
    </w:r>
    <w:r w:rsidR="00975E0D">
      <w:rPr>
        <w:noProof/>
        <w:lang w:val="en-IE" w:eastAsia="en-IE"/>
      </w:rPr>
      <w:drawing>
        <wp:inline distT="0" distB="0" distL="0" distR="0" wp14:anchorId="5E0EE260" wp14:editId="35E0685B">
          <wp:extent cx="1571625" cy="447675"/>
          <wp:effectExtent l="0" t="0" r="9525"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71625" cy="4476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026E8"/>
    <w:multiLevelType w:val="hybridMultilevel"/>
    <w:tmpl w:val="B852BC2A"/>
    <w:lvl w:ilvl="0" w:tplc="1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146A17"/>
    <w:multiLevelType w:val="hybridMultilevel"/>
    <w:tmpl w:val="2080288A"/>
    <w:lvl w:ilvl="0" w:tplc="80548C78">
      <w:start w:val="1"/>
      <w:numFmt w:val="decimal"/>
      <w:lvlText w:val="%1."/>
      <w:lvlJc w:val="left"/>
      <w:pPr>
        <w:ind w:left="360" w:hanging="360"/>
      </w:pPr>
      <w:rPr>
        <w:rFonts w:hint="default"/>
        <w:lang w:val="en-US"/>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15:restartNumberingAfterBreak="0">
    <w:nsid w:val="269433CC"/>
    <w:multiLevelType w:val="hybridMultilevel"/>
    <w:tmpl w:val="8BBE7D46"/>
    <w:lvl w:ilvl="0" w:tplc="A50A18C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E85895"/>
    <w:multiLevelType w:val="hybridMultilevel"/>
    <w:tmpl w:val="4A724878"/>
    <w:lvl w:ilvl="0" w:tplc="DBBAFCAA">
      <w:start w:val="2"/>
      <w:numFmt w:val="upperRoman"/>
      <w:lvlText w:val="%1."/>
      <w:lvlJc w:val="righ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A554B4"/>
    <w:multiLevelType w:val="hybridMultilevel"/>
    <w:tmpl w:val="A1BADC5E"/>
    <w:lvl w:ilvl="0" w:tplc="A088F4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4E7C0A"/>
    <w:multiLevelType w:val="hybridMultilevel"/>
    <w:tmpl w:val="8ED87FF6"/>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9177624"/>
    <w:multiLevelType w:val="hybridMultilevel"/>
    <w:tmpl w:val="CC927A10"/>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7" w15:restartNumberingAfterBreak="0">
    <w:nsid w:val="46AC006F"/>
    <w:multiLevelType w:val="hybridMultilevel"/>
    <w:tmpl w:val="FC2CB1EA"/>
    <w:lvl w:ilvl="0" w:tplc="883CDFC4">
      <w:start w:val="7"/>
      <w:numFmt w:val="bullet"/>
      <w:lvlText w:val="-"/>
      <w:lvlJc w:val="left"/>
      <w:pPr>
        <w:ind w:left="720" w:hanging="360"/>
      </w:pPr>
      <w:rPr>
        <w:rFonts w:ascii="Calibri" w:eastAsia="Times New Roman" w:hAnsi="Calibri" w:cs="Calibri"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B6177D"/>
    <w:multiLevelType w:val="hybridMultilevel"/>
    <w:tmpl w:val="B8D2F3A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323EA6"/>
    <w:multiLevelType w:val="hybridMultilevel"/>
    <w:tmpl w:val="4D845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C04B99"/>
    <w:multiLevelType w:val="hybridMultilevel"/>
    <w:tmpl w:val="62F01A98"/>
    <w:lvl w:ilvl="0" w:tplc="0809000F">
      <w:start w:val="1"/>
      <w:numFmt w:val="decimal"/>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5A511234"/>
    <w:multiLevelType w:val="hybridMultilevel"/>
    <w:tmpl w:val="36C4674A"/>
    <w:lvl w:ilvl="0" w:tplc="FFFFFFF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6BC82A6C"/>
    <w:multiLevelType w:val="hybridMultilevel"/>
    <w:tmpl w:val="79B6A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E40D62"/>
    <w:multiLevelType w:val="hybridMultilevel"/>
    <w:tmpl w:val="31E45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D70F7E"/>
    <w:multiLevelType w:val="hybridMultilevel"/>
    <w:tmpl w:val="60D4F83A"/>
    <w:lvl w:ilvl="0" w:tplc="3C2E2C0E">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8471C82"/>
    <w:multiLevelType w:val="hybridMultilevel"/>
    <w:tmpl w:val="F90CD668"/>
    <w:lvl w:ilvl="0" w:tplc="28000340">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8B50A46"/>
    <w:multiLevelType w:val="hybridMultilevel"/>
    <w:tmpl w:val="EC621B08"/>
    <w:lvl w:ilvl="0" w:tplc="426CB25C">
      <w:numFmt w:val="bullet"/>
      <w:lvlText w:val="-"/>
      <w:lvlJc w:val="left"/>
      <w:pPr>
        <w:ind w:left="1080" w:hanging="360"/>
      </w:pPr>
      <w:rPr>
        <w:rFonts w:ascii="Calibri" w:eastAsia="Times New Roman" w:hAnsi="Calibri" w:cs="Calibri"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052465042">
    <w:abstractNumId w:val="10"/>
  </w:num>
  <w:num w:numId="2" w16cid:durableId="512959700">
    <w:abstractNumId w:val="1"/>
  </w:num>
  <w:num w:numId="3" w16cid:durableId="971835814">
    <w:abstractNumId w:val="6"/>
  </w:num>
  <w:num w:numId="4" w16cid:durableId="256595993">
    <w:abstractNumId w:val="11"/>
  </w:num>
  <w:num w:numId="5" w16cid:durableId="1474978161">
    <w:abstractNumId w:val="10"/>
  </w:num>
  <w:num w:numId="6" w16cid:durableId="814373768">
    <w:abstractNumId w:val="5"/>
  </w:num>
  <w:num w:numId="7" w16cid:durableId="770929308">
    <w:abstractNumId w:val="4"/>
  </w:num>
  <w:num w:numId="8" w16cid:durableId="823544904">
    <w:abstractNumId w:val="2"/>
  </w:num>
  <w:num w:numId="9" w16cid:durableId="497772000">
    <w:abstractNumId w:val="0"/>
  </w:num>
  <w:num w:numId="10" w16cid:durableId="740758522">
    <w:abstractNumId w:val="15"/>
  </w:num>
  <w:num w:numId="11" w16cid:durableId="1873953383">
    <w:abstractNumId w:val="16"/>
  </w:num>
  <w:num w:numId="12" w16cid:durableId="211819055">
    <w:abstractNumId w:val="7"/>
  </w:num>
  <w:num w:numId="13" w16cid:durableId="1050686458">
    <w:abstractNumId w:val="8"/>
  </w:num>
  <w:num w:numId="14" w16cid:durableId="1703624843">
    <w:abstractNumId w:val="9"/>
  </w:num>
  <w:num w:numId="15" w16cid:durableId="1361972470">
    <w:abstractNumId w:val="13"/>
  </w:num>
  <w:num w:numId="16" w16cid:durableId="1881897410">
    <w:abstractNumId w:val="12"/>
  </w:num>
  <w:num w:numId="17" w16cid:durableId="1269385001">
    <w:abstractNumId w:val="3"/>
  </w:num>
  <w:num w:numId="18" w16cid:durableId="24209862">
    <w:abstractNumId w:val="1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SCHUYTENEER Tanguy (TAXUD-EXT)">
    <w15:presenceInfo w15:providerId="AD" w15:userId="S::Tanguy.DESCHUYTENEER@ext.ec.europa.eu::4ba961a3-26ea-4858-9ae3-71008328b9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nl-NL" w:vendorID="64" w:dllVersion="0"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0" w:nlCheck="1" w:checkStyle="0"/>
  <w:activeWritingStyle w:appName="MSWord" w:lang="fr-B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IRF"/>
  </w:docVars>
  <w:rsids>
    <w:rsidRoot w:val="00C20993"/>
    <w:rsid w:val="00000842"/>
    <w:rsid w:val="00000DDD"/>
    <w:rsid w:val="000034AE"/>
    <w:rsid w:val="00004E4A"/>
    <w:rsid w:val="000072F9"/>
    <w:rsid w:val="000108AF"/>
    <w:rsid w:val="00014658"/>
    <w:rsid w:val="00015849"/>
    <w:rsid w:val="00015C08"/>
    <w:rsid w:val="00016623"/>
    <w:rsid w:val="00017783"/>
    <w:rsid w:val="00026242"/>
    <w:rsid w:val="00026946"/>
    <w:rsid w:val="00031FAC"/>
    <w:rsid w:val="000328CF"/>
    <w:rsid w:val="0003486D"/>
    <w:rsid w:val="000359E8"/>
    <w:rsid w:val="0003657A"/>
    <w:rsid w:val="000368EA"/>
    <w:rsid w:val="0004121A"/>
    <w:rsid w:val="0004189D"/>
    <w:rsid w:val="00041C6D"/>
    <w:rsid w:val="000433B1"/>
    <w:rsid w:val="00043692"/>
    <w:rsid w:val="000439C2"/>
    <w:rsid w:val="00045C14"/>
    <w:rsid w:val="000461E0"/>
    <w:rsid w:val="00046447"/>
    <w:rsid w:val="00051389"/>
    <w:rsid w:val="00051EC3"/>
    <w:rsid w:val="00054579"/>
    <w:rsid w:val="00054836"/>
    <w:rsid w:val="000549EE"/>
    <w:rsid w:val="0005709F"/>
    <w:rsid w:val="00057E8A"/>
    <w:rsid w:val="00061A20"/>
    <w:rsid w:val="0006231B"/>
    <w:rsid w:val="00062F4E"/>
    <w:rsid w:val="00063288"/>
    <w:rsid w:val="00064B29"/>
    <w:rsid w:val="000655BA"/>
    <w:rsid w:val="00067545"/>
    <w:rsid w:val="00071450"/>
    <w:rsid w:val="000716C3"/>
    <w:rsid w:val="000730C8"/>
    <w:rsid w:val="00073BD1"/>
    <w:rsid w:val="00073D90"/>
    <w:rsid w:val="00074158"/>
    <w:rsid w:val="000749C5"/>
    <w:rsid w:val="00076AB4"/>
    <w:rsid w:val="00077209"/>
    <w:rsid w:val="00083691"/>
    <w:rsid w:val="00083F19"/>
    <w:rsid w:val="00085EDE"/>
    <w:rsid w:val="000862FC"/>
    <w:rsid w:val="0008661E"/>
    <w:rsid w:val="0008725E"/>
    <w:rsid w:val="000900D6"/>
    <w:rsid w:val="00090193"/>
    <w:rsid w:val="0009263C"/>
    <w:rsid w:val="00092701"/>
    <w:rsid w:val="0009271D"/>
    <w:rsid w:val="00092E32"/>
    <w:rsid w:val="0009346F"/>
    <w:rsid w:val="000958D1"/>
    <w:rsid w:val="0009726D"/>
    <w:rsid w:val="000A0BC0"/>
    <w:rsid w:val="000A10D4"/>
    <w:rsid w:val="000A189E"/>
    <w:rsid w:val="000A29C4"/>
    <w:rsid w:val="000A424F"/>
    <w:rsid w:val="000A79C2"/>
    <w:rsid w:val="000B0189"/>
    <w:rsid w:val="000B0780"/>
    <w:rsid w:val="000B0F4B"/>
    <w:rsid w:val="000B22A3"/>
    <w:rsid w:val="000B2DC6"/>
    <w:rsid w:val="000B3056"/>
    <w:rsid w:val="000B4054"/>
    <w:rsid w:val="000B43C2"/>
    <w:rsid w:val="000B6770"/>
    <w:rsid w:val="000B6E3A"/>
    <w:rsid w:val="000B74FA"/>
    <w:rsid w:val="000B767D"/>
    <w:rsid w:val="000B7B23"/>
    <w:rsid w:val="000C0175"/>
    <w:rsid w:val="000C068B"/>
    <w:rsid w:val="000C0BD0"/>
    <w:rsid w:val="000C0CDF"/>
    <w:rsid w:val="000C0D8E"/>
    <w:rsid w:val="000C157C"/>
    <w:rsid w:val="000C2FCF"/>
    <w:rsid w:val="000C6875"/>
    <w:rsid w:val="000C6E76"/>
    <w:rsid w:val="000C7A7F"/>
    <w:rsid w:val="000D1782"/>
    <w:rsid w:val="000D19AB"/>
    <w:rsid w:val="000D2B44"/>
    <w:rsid w:val="000D6CCE"/>
    <w:rsid w:val="000D6E98"/>
    <w:rsid w:val="000D6FBB"/>
    <w:rsid w:val="000D78E2"/>
    <w:rsid w:val="000E0202"/>
    <w:rsid w:val="000E0DA8"/>
    <w:rsid w:val="000E0EA7"/>
    <w:rsid w:val="000E1222"/>
    <w:rsid w:val="000E220D"/>
    <w:rsid w:val="000E3156"/>
    <w:rsid w:val="000E3BFE"/>
    <w:rsid w:val="000E6486"/>
    <w:rsid w:val="000E7393"/>
    <w:rsid w:val="000F2673"/>
    <w:rsid w:val="000F4D9A"/>
    <w:rsid w:val="000F550C"/>
    <w:rsid w:val="000F58D2"/>
    <w:rsid w:val="000F59CD"/>
    <w:rsid w:val="001004CE"/>
    <w:rsid w:val="00101968"/>
    <w:rsid w:val="0010275C"/>
    <w:rsid w:val="0010291D"/>
    <w:rsid w:val="00107C3B"/>
    <w:rsid w:val="00107E69"/>
    <w:rsid w:val="001108FD"/>
    <w:rsid w:val="0011094D"/>
    <w:rsid w:val="00111CD9"/>
    <w:rsid w:val="00111DFB"/>
    <w:rsid w:val="001122D5"/>
    <w:rsid w:val="00112C5C"/>
    <w:rsid w:val="00115CB5"/>
    <w:rsid w:val="001161B7"/>
    <w:rsid w:val="00116D54"/>
    <w:rsid w:val="0011712C"/>
    <w:rsid w:val="00117E03"/>
    <w:rsid w:val="0011AC06"/>
    <w:rsid w:val="00121543"/>
    <w:rsid w:val="0012210C"/>
    <w:rsid w:val="00122521"/>
    <w:rsid w:val="001249FA"/>
    <w:rsid w:val="00124E78"/>
    <w:rsid w:val="00126900"/>
    <w:rsid w:val="00127134"/>
    <w:rsid w:val="0012740D"/>
    <w:rsid w:val="00127B0E"/>
    <w:rsid w:val="00130617"/>
    <w:rsid w:val="00131CEE"/>
    <w:rsid w:val="00132872"/>
    <w:rsid w:val="00132F68"/>
    <w:rsid w:val="00134EAA"/>
    <w:rsid w:val="0013598A"/>
    <w:rsid w:val="001365AA"/>
    <w:rsid w:val="0013661B"/>
    <w:rsid w:val="00136E78"/>
    <w:rsid w:val="0014391F"/>
    <w:rsid w:val="00150978"/>
    <w:rsid w:val="00150A33"/>
    <w:rsid w:val="00152603"/>
    <w:rsid w:val="001533BA"/>
    <w:rsid w:val="00154292"/>
    <w:rsid w:val="00156929"/>
    <w:rsid w:val="0015720D"/>
    <w:rsid w:val="00160190"/>
    <w:rsid w:val="001622B9"/>
    <w:rsid w:val="00163EE7"/>
    <w:rsid w:val="00164B97"/>
    <w:rsid w:val="00164E27"/>
    <w:rsid w:val="00165A66"/>
    <w:rsid w:val="00166176"/>
    <w:rsid w:val="00166EBA"/>
    <w:rsid w:val="00171C3D"/>
    <w:rsid w:val="001743FF"/>
    <w:rsid w:val="00174E60"/>
    <w:rsid w:val="001767A1"/>
    <w:rsid w:val="00177F8A"/>
    <w:rsid w:val="00180F9A"/>
    <w:rsid w:val="00181DE1"/>
    <w:rsid w:val="00181E6C"/>
    <w:rsid w:val="0018248E"/>
    <w:rsid w:val="00182755"/>
    <w:rsid w:val="001840DF"/>
    <w:rsid w:val="00186329"/>
    <w:rsid w:val="0018693F"/>
    <w:rsid w:val="001902BA"/>
    <w:rsid w:val="001913EE"/>
    <w:rsid w:val="00193CF5"/>
    <w:rsid w:val="0019432D"/>
    <w:rsid w:val="0019490C"/>
    <w:rsid w:val="00195D83"/>
    <w:rsid w:val="0019600E"/>
    <w:rsid w:val="00196023"/>
    <w:rsid w:val="00196347"/>
    <w:rsid w:val="001A1362"/>
    <w:rsid w:val="001A2885"/>
    <w:rsid w:val="001A303D"/>
    <w:rsid w:val="001A4D9B"/>
    <w:rsid w:val="001A4E68"/>
    <w:rsid w:val="001A5351"/>
    <w:rsid w:val="001A64BB"/>
    <w:rsid w:val="001A653B"/>
    <w:rsid w:val="001A6CC6"/>
    <w:rsid w:val="001A6CFE"/>
    <w:rsid w:val="001A7DAD"/>
    <w:rsid w:val="001B10A9"/>
    <w:rsid w:val="001B4C37"/>
    <w:rsid w:val="001B573A"/>
    <w:rsid w:val="001B586B"/>
    <w:rsid w:val="001B67B4"/>
    <w:rsid w:val="001B6C1D"/>
    <w:rsid w:val="001B75DE"/>
    <w:rsid w:val="001B7F4E"/>
    <w:rsid w:val="001C0817"/>
    <w:rsid w:val="001C15FE"/>
    <w:rsid w:val="001C227B"/>
    <w:rsid w:val="001C2E11"/>
    <w:rsid w:val="001C3A5E"/>
    <w:rsid w:val="001C4723"/>
    <w:rsid w:val="001C5D51"/>
    <w:rsid w:val="001D0326"/>
    <w:rsid w:val="001D0C88"/>
    <w:rsid w:val="001D31F1"/>
    <w:rsid w:val="001D7BB0"/>
    <w:rsid w:val="001E1272"/>
    <w:rsid w:val="001E1511"/>
    <w:rsid w:val="001E2A55"/>
    <w:rsid w:val="001E2F62"/>
    <w:rsid w:val="001E3F59"/>
    <w:rsid w:val="001E4645"/>
    <w:rsid w:val="001E4F99"/>
    <w:rsid w:val="001F16BA"/>
    <w:rsid w:val="001F264C"/>
    <w:rsid w:val="001F32C0"/>
    <w:rsid w:val="001F3910"/>
    <w:rsid w:val="001F5415"/>
    <w:rsid w:val="001F5CB1"/>
    <w:rsid w:val="001F6035"/>
    <w:rsid w:val="001F6C84"/>
    <w:rsid w:val="0020018C"/>
    <w:rsid w:val="00203CB4"/>
    <w:rsid w:val="00204CE7"/>
    <w:rsid w:val="00204E64"/>
    <w:rsid w:val="00204EAF"/>
    <w:rsid w:val="002056DD"/>
    <w:rsid w:val="002057A6"/>
    <w:rsid w:val="002057B5"/>
    <w:rsid w:val="00206DAD"/>
    <w:rsid w:val="00207170"/>
    <w:rsid w:val="002071C3"/>
    <w:rsid w:val="00207FE5"/>
    <w:rsid w:val="00210AA7"/>
    <w:rsid w:val="00211A0A"/>
    <w:rsid w:val="002125E4"/>
    <w:rsid w:val="00214082"/>
    <w:rsid w:val="002147A2"/>
    <w:rsid w:val="0021701B"/>
    <w:rsid w:val="00217A0E"/>
    <w:rsid w:val="00222F87"/>
    <w:rsid w:val="00223622"/>
    <w:rsid w:val="00224508"/>
    <w:rsid w:val="002254B7"/>
    <w:rsid w:val="002265A8"/>
    <w:rsid w:val="00231261"/>
    <w:rsid w:val="0023377C"/>
    <w:rsid w:val="002337D9"/>
    <w:rsid w:val="00235311"/>
    <w:rsid w:val="0023580E"/>
    <w:rsid w:val="0023623D"/>
    <w:rsid w:val="002364BC"/>
    <w:rsid w:val="00236B03"/>
    <w:rsid w:val="002371E7"/>
    <w:rsid w:val="00237799"/>
    <w:rsid w:val="002401BB"/>
    <w:rsid w:val="00240C0E"/>
    <w:rsid w:val="002450C7"/>
    <w:rsid w:val="00252F14"/>
    <w:rsid w:val="002545B1"/>
    <w:rsid w:val="0025617A"/>
    <w:rsid w:val="002568AC"/>
    <w:rsid w:val="00262FCF"/>
    <w:rsid w:val="00263C74"/>
    <w:rsid w:val="00265B12"/>
    <w:rsid w:val="002665A0"/>
    <w:rsid w:val="0027231F"/>
    <w:rsid w:val="00273885"/>
    <w:rsid w:val="002741A5"/>
    <w:rsid w:val="00275EC1"/>
    <w:rsid w:val="00277E44"/>
    <w:rsid w:val="002817A3"/>
    <w:rsid w:val="00282942"/>
    <w:rsid w:val="00284248"/>
    <w:rsid w:val="00284CA1"/>
    <w:rsid w:val="00287F37"/>
    <w:rsid w:val="002903ED"/>
    <w:rsid w:val="00290E3D"/>
    <w:rsid w:val="0029122C"/>
    <w:rsid w:val="00292C6C"/>
    <w:rsid w:val="00293B38"/>
    <w:rsid w:val="00294E3F"/>
    <w:rsid w:val="002959EE"/>
    <w:rsid w:val="00296CD9"/>
    <w:rsid w:val="002A01F7"/>
    <w:rsid w:val="002A18E6"/>
    <w:rsid w:val="002A2857"/>
    <w:rsid w:val="002A3BC3"/>
    <w:rsid w:val="002A4909"/>
    <w:rsid w:val="002A6300"/>
    <w:rsid w:val="002B39DA"/>
    <w:rsid w:val="002B3D83"/>
    <w:rsid w:val="002B41AE"/>
    <w:rsid w:val="002B41B5"/>
    <w:rsid w:val="002B5471"/>
    <w:rsid w:val="002B702F"/>
    <w:rsid w:val="002B74DE"/>
    <w:rsid w:val="002C143E"/>
    <w:rsid w:val="002C1F65"/>
    <w:rsid w:val="002C2DA2"/>
    <w:rsid w:val="002C509C"/>
    <w:rsid w:val="002D04C4"/>
    <w:rsid w:val="002D0D0C"/>
    <w:rsid w:val="002D1964"/>
    <w:rsid w:val="002D1F9D"/>
    <w:rsid w:val="002D2363"/>
    <w:rsid w:val="002D2E60"/>
    <w:rsid w:val="002D3D05"/>
    <w:rsid w:val="002D3E13"/>
    <w:rsid w:val="002D4EFE"/>
    <w:rsid w:val="002D5731"/>
    <w:rsid w:val="002D7859"/>
    <w:rsid w:val="002E14E7"/>
    <w:rsid w:val="002E16D5"/>
    <w:rsid w:val="002E553F"/>
    <w:rsid w:val="002F377B"/>
    <w:rsid w:val="002F4288"/>
    <w:rsid w:val="002F6323"/>
    <w:rsid w:val="002F6B43"/>
    <w:rsid w:val="002F6E78"/>
    <w:rsid w:val="0030101A"/>
    <w:rsid w:val="003073A9"/>
    <w:rsid w:val="0031157E"/>
    <w:rsid w:val="003126FF"/>
    <w:rsid w:val="00321749"/>
    <w:rsid w:val="00322297"/>
    <w:rsid w:val="003249B9"/>
    <w:rsid w:val="00325DDC"/>
    <w:rsid w:val="00327056"/>
    <w:rsid w:val="00327823"/>
    <w:rsid w:val="00330603"/>
    <w:rsid w:val="00334FC1"/>
    <w:rsid w:val="0033630D"/>
    <w:rsid w:val="00336986"/>
    <w:rsid w:val="003371B5"/>
    <w:rsid w:val="0034218F"/>
    <w:rsid w:val="00343335"/>
    <w:rsid w:val="003472D9"/>
    <w:rsid w:val="00347704"/>
    <w:rsid w:val="00350188"/>
    <w:rsid w:val="00350B78"/>
    <w:rsid w:val="00350CA8"/>
    <w:rsid w:val="0035108A"/>
    <w:rsid w:val="00352F46"/>
    <w:rsid w:val="003535A1"/>
    <w:rsid w:val="0035374E"/>
    <w:rsid w:val="00354E47"/>
    <w:rsid w:val="00357799"/>
    <w:rsid w:val="00363242"/>
    <w:rsid w:val="00363AFC"/>
    <w:rsid w:val="00363D39"/>
    <w:rsid w:val="003643E4"/>
    <w:rsid w:val="003650E5"/>
    <w:rsid w:val="00365DAE"/>
    <w:rsid w:val="00370380"/>
    <w:rsid w:val="00370BCD"/>
    <w:rsid w:val="00372C84"/>
    <w:rsid w:val="003730AA"/>
    <w:rsid w:val="00375C7E"/>
    <w:rsid w:val="00375DAE"/>
    <w:rsid w:val="00376145"/>
    <w:rsid w:val="0037679A"/>
    <w:rsid w:val="0037774A"/>
    <w:rsid w:val="00384C36"/>
    <w:rsid w:val="00384EFD"/>
    <w:rsid w:val="00384F97"/>
    <w:rsid w:val="00386C29"/>
    <w:rsid w:val="00387EE2"/>
    <w:rsid w:val="0039356F"/>
    <w:rsid w:val="003939E3"/>
    <w:rsid w:val="0039618E"/>
    <w:rsid w:val="0039664B"/>
    <w:rsid w:val="003971B4"/>
    <w:rsid w:val="003971BC"/>
    <w:rsid w:val="003A175B"/>
    <w:rsid w:val="003A764A"/>
    <w:rsid w:val="003B142B"/>
    <w:rsid w:val="003B366A"/>
    <w:rsid w:val="003B473F"/>
    <w:rsid w:val="003B4D6F"/>
    <w:rsid w:val="003B6456"/>
    <w:rsid w:val="003C2251"/>
    <w:rsid w:val="003C6E3F"/>
    <w:rsid w:val="003D0A32"/>
    <w:rsid w:val="003D2306"/>
    <w:rsid w:val="003D2DF1"/>
    <w:rsid w:val="003D2ED6"/>
    <w:rsid w:val="003D3F8B"/>
    <w:rsid w:val="003D4A7A"/>
    <w:rsid w:val="003E09F9"/>
    <w:rsid w:val="003E1FAB"/>
    <w:rsid w:val="003E23E6"/>
    <w:rsid w:val="003E4127"/>
    <w:rsid w:val="003E4265"/>
    <w:rsid w:val="003E4628"/>
    <w:rsid w:val="003E4865"/>
    <w:rsid w:val="003E5F9C"/>
    <w:rsid w:val="003E60BB"/>
    <w:rsid w:val="003E7757"/>
    <w:rsid w:val="003F03FF"/>
    <w:rsid w:val="003F10F7"/>
    <w:rsid w:val="003F20D1"/>
    <w:rsid w:val="003F38F8"/>
    <w:rsid w:val="003F44CE"/>
    <w:rsid w:val="003F4CC8"/>
    <w:rsid w:val="003F71EE"/>
    <w:rsid w:val="00402055"/>
    <w:rsid w:val="00402EDA"/>
    <w:rsid w:val="00403142"/>
    <w:rsid w:val="00405424"/>
    <w:rsid w:val="00407997"/>
    <w:rsid w:val="004119AB"/>
    <w:rsid w:val="00411BDF"/>
    <w:rsid w:val="00414AF4"/>
    <w:rsid w:val="004216C9"/>
    <w:rsid w:val="00423201"/>
    <w:rsid w:val="004242E9"/>
    <w:rsid w:val="00425309"/>
    <w:rsid w:val="00427C98"/>
    <w:rsid w:val="0043045E"/>
    <w:rsid w:val="00430D2A"/>
    <w:rsid w:val="0043169C"/>
    <w:rsid w:val="00435213"/>
    <w:rsid w:val="00437444"/>
    <w:rsid w:val="004403B3"/>
    <w:rsid w:val="004404C8"/>
    <w:rsid w:val="00441DEC"/>
    <w:rsid w:val="004420D4"/>
    <w:rsid w:val="00442114"/>
    <w:rsid w:val="00442F85"/>
    <w:rsid w:val="00443262"/>
    <w:rsid w:val="00444234"/>
    <w:rsid w:val="004444E8"/>
    <w:rsid w:val="00445918"/>
    <w:rsid w:val="004508BA"/>
    <w:rsid w:val="0045336F"/>
    <w:rsid w:val="00454C30"/>
    <w:rsid w:val="00460F02"/>
    <w:rsid w:val="004612AD"/>
    <w:rsid w:val="0046158E"/>
    <w:rsid w:val="00464FF8"/>
    <w:rsid w:val="00466736"/>
    <w:rsid w:val="00466D6C"/>
    <w:rsid w:val="004701E1"/>
    <w:rsid w:val="00471C29"/>
    <w:rsid w:val="00471EFB"/>
    <w:rsid w:val="00472022"/>
    <w:rsid w:val="00473377"/>
    <w:rsid w:val="00473913"/>
    <w:rsid w:val="0047520F"/>
    <w:rsid w:val="00475C22"/>
    <w:rsid w:val="00477850"/>
    <w:rsid w:val="004813F4"/>
    <w:rsid w:val="00481734"/>
    <w:rsid w:val="00483B11"/>
    <w:rsid w:val="00483E6C"/>
    <w:rsid w:val="00484563"/>
    <w:rsid w:val="00484A5F"/>
    <w:rsid w:val="00485C76"/>
    <w:rsid w:val="00485CC2"/>
    <w:rsid w:val="004900EF"/>
    <w:rsid w:val="00491287"/>
    <w:rsid w:val="00491953"/>
    <w:rsid w:val="004939CE"/>
    <w:rsid w:val="00496336"/>
    <w:rsid w:val="004A0DE0"/>
    <w:rsid w:val="004A2D9B"/>
    <w:rsid w:val="004A38B4"/>
    <w:rsid w:val="004A38CD"/>
    <w:rsid w:val="004A6E48"/>
    <w:rsid w:val="004A7E70"/>
    <w:rsid w:val="004B0A41"/>
    <w:rsid w:val="004B0DE8"/>
    <w:rsid w:val="004B1F94"/>
    <w:rsid w:val="004B2341"/>
    <w:rsid w:val="004C08D8"/>
    <w:rsid w:val="004C0C6D"/>
    <w:rsid w:val="004C1DBF"/>
    <w:rsid w:val="004C3088"/>
    <w:rsid w:val="004C34DB"/>
    <w:rsid w:val="004C6FCC"/>
    <w:rsid w:val="004D09E3"/>
    <w:rsid w:val="004D14B5"/>
    <w:rsid w:val="004D30E9"/>
    <w:rsid w:val="004D340A"/>
    <w:rsid w:val="004D3C61"/>
    <w:rsid w:val="004D4726"/>
    <w:rsid w:val="004D5D73"/>
    <w:rsid w:val="004D6072"/>
    <w:rsid w:val="004D6EB9"/>
    <w:rsid w:val="004E05A3"/>
    <w:rsid w:val="004E2ED2"/>
    <w:rsid w:val="004E430C"/>
    <w:rsid w:val="004E5161"/>
    <w:rsid w:val="004E5380"/>
    <w:rsid w:val="004F035A"/>
    <w:rsid w:val="004F0391"/>
    <w:rsid w:val="004F04FB"/>
    <w:rsid w:val="004F0994"/>
    <w:rsid w:val="004F0F3B"/>
    <w:rsid w:val="004F14D1"/>
    <w:rsid w:val="004F1EB4"/>
    <w:rsid w:val="004F6677"/>
    <w:rsid w:val="004F731A"/>
    <w:rsid w:val="005017F3"/>
    <w:rsid w:val="00503D7A"/>
    <w:rsid w:val="005058CD"/>
    <w:rsid w:val="00506252"/>
    <w:rsid w:val="0050697A"/>
    <w:rsid w:val="00510002"/>
    <w:rsid w:val="0051071E"/>
    <w:rsid w:val="005125E3"/>
    <w:rsid w:val="005133CE"/>
    <w:rsid w:val="00514B93"/>
    <w:rsid w:val="0051642D"/>
    <w:rsid w:val="0051718D"/>
    <w:rsid w:val="00517428"/>
    <w:rsid w:val="00521F81"/>
    <w:rsid w:val="00522734"/>
    <w:rsid w:val="005233B0"/>
    <w:rsid w:val="00525655"/>
    <w:rsid w:val="00526D62"/>
    <w:rsid w:val="00527F05"/>
    <w:rsid w:val="005324AF"/>
    <w:rsid w:val="00532AF4"/>
    <w:rsid w:val="00533B83"/>
    <w:rsid w:val="00534CE2"/>
    <w:rsid w:val="00537C35"/>
    <w:rsid w:val="00540187"/>
    <w:rsid w:val="00541286"/>
    <w:rsid w:val="00541C07"/>
    <w:rsid w:val="00543370"/>
    <w:rsid w:val="00544BCA"/>
    <w:rsid w:val="005532F6"/>
    <w:rsid w:val="00553792"/>
    <w:rsid w:val="00556454"/>
    <w:rsid w:val="00556F01"/>
    <w:rsid w:val="00557A32"/>
    <w:rsid w:val="00557A6E"/>
    <w:rsid w:val="005600A1"/>
    <w:rsid w:val="00560BA4"/>
    <w:rsid w:val="0056174B"/>
    <w:rsid w:val="005658DD"/>
    <w:rsid w:val="00566A42"/>
    <w:rsid w:val="0057144E"/>
    <w:rsid w:val="00571687"/>
    <w:rsid w:val="00571AD5"/>
    <w:rsid w:val="00572ADE"/>
    <w:rsid w:val="00574762"/>
    <w:rsid w:val="00576CAB"/>
    <w:rsid w:val="00582723"/>
    <w:rsid w:val="00582893"/>
    <w:rsid w:val="00582A8C"/>
    <w:rsid w:val="005832DF"/>
    <w:rsid w:val="00586580"/>
    <w:rsid w:val="0058683F"/>
    <w:rsid w:val="00587645"/>
    <w:rsid w:val="00587EF8"/>
    <w:rsid w:val="0059103C"/>
    <w:rsid w:val="00591EDC"/>
    <w:rsid w:val="00592B3F"/>
    <w:rsid w:val="0059561B"/>
    <w:rsid w:val="00595AB5"/>
    <w:rsid w:val="005A1578"/>
    <w:rsid w:val="005A3AD5"/>
    <w:rsid w:val="005A42BB"/>
    <w:rsid w:val="005A6554"/>
    <w:rsid w:val="005A6A77"/>
    <w:rsid w:val="005A6BA7"/>
    <w:rsid w:val="005A7AEC"/>
    <w:rsid w:val="005B3A91"/>
    <w:rsid w:val="005B4100"/>
    <w:rsid w:val="005B5606"/>
    <w:rsid w:val="005B61B8"/>
    <w:rsid w:val="005B67D5"/>
    <w:rsid w:val="005C0E80"/>
    <w:rsid w:val="005C1715"/>
    <w:rsid w:val="005C2038"/>
    <w:rsid w:val="005C2CE6"/>
    <w:rsid w:val="005C3073"/>
    <w:rsid w:val="005C5B72"/>
    <w:rsid w:val="005C600E"/>
    <w:rsid w:val="005C6E03"/>
    <w:rsid w:val="005C6F8C"/>
    <w:rsid w:val="005C7BCD"/>
    <w:rsid w:val="005D06CD"/>
    <w:rsid w:val="005D0E6C"/>
    <w:rsid w:val="005D0FF8"/>
    <w:rsid w:val="005D22A8"/>
    <w:rsid w:val="005D2B7D"/>
    <w:rsid w:val="005D312A"/>
    <w:rsid w:val="005D3345"/>
    <w:rsid w:val="005D449A"/>
    <w:rsid w:val="005D5B70"/>
    <w:rsid w:val="005D6BA9"/>
    <w:rsid w:val="005E075A"/>
    <w:rsid w:val="005E1376"/>
    <w:rsid w:val="005E1A02"/>
    <w:rsid w:val="005E3012"/>
    <w:rsid w:val="005E358A"/>
    <w:rsid w:val="005E6A3F"/>
    <w:rsid w:val="005F1DFD"/>
    <w:rsid w:val="005F2710"/>
    <w:rsid w:val="005F301D"/>
    <w:rsid w:val="005F55F6"/>
    <w:rsid w:val="005F5E7E"/>
    <w:rsid w:val="005F67C3"/>
    <w:rsid w:val="005F6FA6"/>
    <w:rsid w:val="005F7EF0"/>
    <w:rsid w:val="0060097C"/>
    <w:rsid w:val="00603C2F"/>
    <w:rsid w:val="00605960"/>
    <w:rsid w:val="00612395"/>
    <w:rsid w:val="00612703"/>
    <w:rsid w:val="00613394"/>
    <w:rsid w:val="00613900"/>
    <w:rsid w:val="006139C7"/>
    <w:rsid w:val="00613F7D"/>
    <w:rsid w:val="00614CB1"/>
    <w:rsid w:val="00615C5E"/>
    <w:rsid w:val="006166B1"/>
    <w:rsid w:val="00621048"/>
    <w:rsid w:val="00622875"/>
    <w:rsid w:val="00623EC9"/>
    <w:rsid w:val="006310F8"/>
    <w:rsid w:val="00631C1E"/>
    <w:rsid w:val="00633F9F"/>
    <w:rsid w:val="00634DA8"/>
    <w:rsid w:val="00634ED8"/>
    <w:rsid w:val="00640621"/>
    <w:rsid w:val="00641165"/>
    <w:rsid w:val="00641475"/>
    <w:rsid w:val="00641A0A"/>
    <w:rsid w:val="00642EE1"/>
    <w:rsid w:val="006448D0"/>
    <w:rsid w:val="00646968"/>
    <w:rsid w:val="00647A06"/>
    <w:rsid w:val="00652C95"/>
    <w:rsid w:val="00653889"/>
    <w:rsid w:val="00653D50"/>
    <w:rsid w:val="0065453F"/>
    <w:rsid w:val="006572A4"/>
    <w:rsid w:val="00661844"/>
    <w:rsid w:val="00661933"/>
    <w:rsid w:val="006654B5"/>
    <w:rsid w:val="0066610D"/>
    <w:rsid w:val="006663E5"/>
    <w:rsid w:val="0067015C"/>
    <w:rsid w:val="00671CCA"/>
    <w:rsid w:val="006734B4"/>
    <w:rsid w:val="00681676"/>
    <w:rsid w:val="006823EF"/>
    <w:rsid w:val="006825DF"/>
    <w:rsid w:val="00682F51"/>
    <w:rsid w:val="00684E2D"/>
    <w:rsid w:val="0068751D"/>
    <w:rsid w:val="00690202"/>
    <w:rsid w:val="0069349F"/>
    <w:rsid w:val="00694F60"/>
    <w:rsid w:val="00697810"/>
    <w:rsid w:val="00697C49"/>
    <w:rsid w:val="00697E32"/>
    <w:rsid w:val="006A10B8"/>
    <w:rsid w:val="006A138A"/>
    <w:rsid w:val="006A1510"/>
    <w:rsid w:val="006A16B7"/>
    <w:rsid w:val="006A2854"/>
    <w:rsid w:val="006A40F0"/>
    <w:rsid w:val="006A40F6"/>
    <w:rsid w:val="006A5250"/>
    <w:rsid w:val="006A7EDB"/>
    <w:rsid w:val="006B1220"/>
    <w:rsid w:val="006B176B"/>
    <w:rsid w:val="006B1F97"/>
    <w:rsid w:val="006B2CA8"/>
    <w:rsid w:val="006B310A"/>
    <w:rsid w:val="006B3C4C"/>
    <w:rsid w:val="006B3C7E"/>
    <w:rsid w:val="006B4672"/>
    <w:rsid w:val="006B6B0A"/>
    <w:rsid w:val="006C2026"/>
    <w:rsid w:val="006C28BC"/>
    <w:rsid w:val="006C30B8"/>
    <w:rsid w:val="006C3945"/>
    <w:rsid w:val="006C3A64"/>
    <w:rsid w:val="006C46DA"/>
    <w:rsid w:val="006C6F7E"/>
    <w:rsid w:val="006C78B1"/>
    <w:rsid w:val="006C7C86"/>
    <w:rsid w:val="006D0EFA"/>
    <w:rsid w:val="006D433C"/>
    <w:rsid w:val="006D446D"/>
    <w:rsid w:val="006E0599"/>
    <w:rsid w:val="006E14CE"/>
    <w:rsid w:val="006E2F97"/>
    <w:rsid w:val="006E36F8"/>
    <w:rsid w:val="006E5D72"/>
    <w:rsid w:val="006E6024"/>
    <w:rsid w:val="006E6129"/>
    <w:rsid w:val="006E7836"/>
    <w:rsid w:val="006E7C97"/>
    <w:rsid w:val="006F1160"/>
    <w:rsid w:val="006F19DB"/>
    <w:rsid w:val="006F1B2A"/>
    <w:rsid w:val="006F1D71"/>
    <w:rsid w:val="006F26C3"/>
    <w:rsid w:val="006F28CF"/>
    <w:rsid w:val="006F2983"/>
    <w:rsid w:val="006F4734"/>
    <w:rsid w:val="006F71C2"/>
    <w:rsid w:val="006F77F7"/>
    <w:rsid w:val="00700F59"/>
    <w:rsid w:val="00701823"/>
    <w:rsid w:val="00702807"/>
    <w:rsid w:val="007030B0"/>
    <w:rsid w:val="007072E8"/>
    <w:rsid w:val="0071143E"/>
    <w:rsid w:val="0071305A"/>
    <w:rsid w:val="00716E5C"/>
    <w:rsid w:val="007205E0"/>
    <w:rsid w:val="007223B0"/>
    <w:rsid w:val="007233E5"/>
    <w:rsid w:val="007257AB"/>
    <w:rsid w:val="00727441"/>
    <w:rsid w:val="00732412"/>
    <w:rsid w:val="00734541"/>
    <w:rsid w:val="00734D49"/>
    <w:rsid w:val="00735F79"/>
    <w:rsid w:val="007400FC"/>
    <w:rsid w:val="00741A08"/>
    <w:rsid w:val="00743992"/>
    <w:rsid w:val="00744EC1"/>
    <w:rsid w:val="007500BD"/>
    <w:rsid w:val="007501DF"/>
    <w:rsid w:val="00753FE5"/>
    <w:rsid w:val="007563FC"/>
    <w:rsid w:val="00756433"/>
    <w:rsid w:val="007601C1"/>
    <w:rsid w:val="00760A6B"/>
    <w:rsid w:val="0076191F"/>
    <w:rsid w:val="00761996"/>
    <w:rsid w:val="00763D40"/>
    <w:rsid w:val="00764186"/>
    <w:rsid w:val="00764448"/>
    <w:rsid w:val="00764DB6"/>
    <w:rsid w:val="00764E4C"/>
    <w:rsid w:val="00765061"/>
    <w:rsid w:val="007664EF"/>
    <w:rsid w:val="0076682D"/>
    <w:rsid w:val="00766A37"/>
    <w:rsid w:val="0076730C"/>
    <w:rsid w:val="00767CDA"/>
    <w:rsid w:val="007703D5"/>
    <w:rsid w:val="00772EE3"/>
    <w:rsid w:val="0077316B"/>
    <w:rsid w:val="007749A9"/>
    <w:rsid w:val="007759EF"/>
    <w:rsid w:val="007815DB"/>
    <w:rsid w:val="00781770"/>
    <w:rsid w:val="007837E9"/>
    <w:rsid w:val="00785472"/>
    <w:rsid w:val="0079062F"/>
    <w:rsid w:val="00795A41"/>
    <w:rsid w:val="0079729D"/>
    <w:rsid w:val="0079732B"/>
    <w:rsid w:val="007A1F90"/>
    <w:rsid w:val="007A219F"/>
    <w:rsid w:val="007A578E"/>
    <w:rsid w:val="007B0B4C"/>
    <w:rsid w:val="007B1081"/>
    <w:rsid w:val="007B1345"/>
    <w:rsid w:val="007C014D"/>
    <w:rsid w:val="007C1293"/>
    <w:rsid w:val="007C308E"/>
    <w:rsid w:val="007C42ED"/>
    <w:rsid w:val="007C6593"/>
    <w:rsid w:val="007C72E0"/>
    <w:rsid w:val="007D5630"/>
    <w:rsid w:val="007D582E"/>
    <w:rsid w:val="007D59DD"/>
    <w:rsid w:val="007D5B1B"/>
    <w:rsid w:val="007D5FFD"/>
    <w:rsid w:val="007D651F"/>
    <w:rsid w:val="007D74DE"/>
    <w:rsid w:val="007D7D92"/>
    <w:rsid w:val="007E179F"/>
    <w:rsid w:val="007E42AD"/>
    <w:rsid w:val="007E4E48"/>
    <w:rsid w:val="007E7F4F"/>
    <w:rsid w:val="007F0CEB"/>
    <w:rsid w:val="007F53C0"/>
    <w:rsid w:val="007F63EE"/>
    <w:rsid w:val="00800359"/>
    <w:rsid w:val="0080076A"/>
    <w:rsid w:val="00801520"/>
    <w:rsid w:val="00803A90"/>
    <w:rsid w:val="00803DBA"/>
    <w:rsid w:val="008058FA"/>
    <w:rsid w:val="008068C1"/>
    <w:rsid w:val="00806AB0"/>
    <w:rsid w:val="00810CA2"/>
    <w:rsid w:val="00811A92"/>
    <w:rsid w:val="0081323B"/>
    <w:rsid w:val="00813C94"/>
    <w:rsid w:val="00813DBC"/>
    <w:rsid w:val="008163F3"/>
    <w:rsid w:val="008177D9"/>
    <w:rsid w:val="00817CC2"/>
    <w:rsid w:val="008212F9"/>
    <w:rsid w:val="0082447F"/>
    <w:rsid w:val="00825134"/>
    <w:rsid w:val="00827E0E"/>
    <w:rsid w:val="00830203"/>
    <w:rsid w:val="008305BB"/>
    <w:rsid w:val="00831CB1"/>
    <w:rsid w:val="00832408"/>
    <w:rsid w:val="00836C19"/>
    <w:rsid w:val="00837A0F"/>
    <w:rsid w:val="00843273"/>
    <w:rsid w:val="00845520"/>
    <w:rsid w:val="00846006"/>
    <w:rsid w:val="00846251"/>
    <w:rsid w:val="0084628F"/>
    <w:rsid w:val="00846B19"/>
    <w:rsid w:val="00851F19"/>
    <w:rsid w:val="00853F18"/>
    <w:rsid w:val="0085549B"/>
    <w:rsid w:val="00855698"/>
    <w:rsid w:val="0085580C"/>
    <w:rsid w:val="00855865"/>
    <w:rsid w:val="00864AFC"/>
    <w:rsid w:val="00865FA2"/>
    <w:rsid w:val="00866417"/>
    <w:rsid w:val="00871060"/>
    <w:rsid w:val="00871EB2"/>
    <w:rsid w:val="008735F1"/>
    <w:rsid w:val="00873843"/>
    <w:rsid w:val="0087425F"/>
    <w:rsid w:val="00875421"/>
    <w:rsid w:val="00875D00"/>
    <w:rsid w:val="00876058"/>
    <w:rsid w:val="00876E8D"/>
    <w:rsid w:val="00881ACD"/>
    <w:rsid w:val="008823C5"/>
    <w:rsid w:val="0088343C"/>
    <w:rsid w:val="00887250"/>
    <w:rsid w:val="0088786B"/>
    <w:rsid w:val="00890C2E"/>
    <w:rsid w:val="00892868"/>
    <w:rsid w:val="00894139"/>
    <w:rsid w:val="0089505F"/>
    <w:rsid w:val="00895D5F"/>
    <w:rsid w:val="008A042B"/>
    <w:rsid w:val="008A1EE6"/>
    <w:rsid w:val="008A21A4"/>
    <w:rsid w:val="008A318D"/>
    <w:rsid w:val="008A4EA4"/>
    <w:rsid w:val="008A738D"/>
    <w:rsid w:val="008B0B6C"/>
    <w:rsid w:val="008B0B6E"/>
    <w:rsid w:val="008B15EC"/>
    <w:rsid w:val="008B3556"/>
    <w:rsid w:val="008B3D9A"/>
    <w:rsid w:val="008B5F68"/>
    <w:rsid w:val="008B6AE8"/>
    <w:rsid w:val="008B7058"/>
    <w:rsid w:val="008B778E"/>
    <w:rsid w:val="008B77D2"/>
    <w:rsid w:val="008C34BF"/>
    <w:rsid w:val="008C3A83"/>
    <w:rsid w:val="008C3F12"/>
    <w:rsid w:val="008C59F1"/>
    <w:rsid w:val="008D14F1"/>
    <w:rsid w:val="008D1F4D"/>
    <w:rsid w:val="008D3101"/>
    <w:rsid w:val="008D63BB"/>
    <w:rsid w:val="008E0702"/>
    <w:rsid w:val="008E0BCA"/>
    <w:rsid w:val="008E0C6B"/>
    <w:rsid w:val="008E3502"/>
    <w:rsid w:val="008E362E"/>
    <w:rsid w:val="008E3E40"/>
    <w:rsid w:val="008E56FD"/>
    <w:rsid w:val="008E5D8A"/>
    <w:rsid w:val="008E64A9"/>
    <w:rsid w:val="008E74E0"/>
    <w:rsid w:val="008E78B6"/>
    <w:rsid w:val="008F346C"/>
    <w:rsid w:val="008F6425"/>
    <w:rsid w:val="0090146D"/>
    <w:rsid w:val="00901D8D"/>
    <w:rsid w:val="00902CA7"/>
    <w:rsid w:val="00905C5C"/>
    <w:rsid w:val="009061B6"/>
    <w:rsid w:val="00906339"/>
    <w:rsid w:val="00906F9C"/>
    <w:rsid w:val="009113AC"/>
    <w:rsid w:val="009114DC"/>
    <w:rsid w:val="00911666"/>
    <w:rsid w:val="00912906"/>
    <w:rsid w:val="00914A03"/>
    <w:rsid w:val="00914B08"/>
    <w:rsid w:val="009153B8"/>
    <w:rsid w:val="00920522"/>
    <w:rsid w:val="00921FC1"/>
    <w:rsid w:val="00923E7C"/>
    <w:rsid w:val="00925BE7"/>
    <w:rsid w:val="009261D5"/>
    <w:rsid w:val="009267B2"/>
    <w:rsid w:val="00927181"/>
    <w:rsid w:val="00932A0B"/>
    <w:rsid w:val="009331E7"/>
    <w:rsid w:val="00934523"/>
    <w:rsid w:val="009351D4"/>
    <w:rsid w:val="0094004B"/>
    <w:rsid w:val="00942F33"/>
    <w:rsid w:val="009439BD"/>
    <w:rsid w:val="0094402D"/>
    <w:rsid w:val="0094487F"/>
    <w:rsid w:val="00944D17"/>
    <w:rsid w:val="00945A0A"/>
    <w:rsid w:val="00946540"/>
    <w:rsid w:val="009500A3"/>
    <w:rsid w:val="00951351"/>
    <w:rsid w:val="0095216C"/>
    <w:rsid w:val="00960DA2"/>
    <w:rsid w:val="00961371"/>
    <w:rsid w:val="00961479"/>
    <w:rsid w:val="009617E3"/>
    <w:rsid w:val="009623B2"/>
    <w:rsid w:val="00962F14"/>
    <w:rsid w:val="00965026"/>
    <w:rsid w:val="0096548E"/>
    <w:rsid w:val="00965D8D"/>
    <w:rsid w:val="00967D1E"/>
    <w:rsid w:val="00970F6C"/>
    <w:rsid w:val="00970FB2"/>
    <w:rsid w:val="00972316"/>
    <w:rsid w:val="0097285D"/>
    <w:rsid w:val="00972AE5"/>
    <w:rsid w:val="00973914"/>
    <w:rsid w:val="00973C4B"/>
    <w:rsid w:val="00975E0D"/>
    <w:rsid w:val="00977306"/>
    <w:rsid w:val="009826AE"/>
    <w:rsid w:val="00983563"/>
    <w:rsid w:val="009866B0"/>
    <w:rsid w:val="00986C58"/>
    <w:rsid w:val="00986EE8"/>
    <w:rsid w:val="00991BA3"/>
    <w:rsid w:val="00991EA8"/>
    <w:rsid w:val="00992834"/>
    <w:rsid w:val="009945CA"/>
    <w:rsid w:val="009950A7"/>
    <w:rsid w:val="009952D1"/>
    <w:rsid w:val="00996812"/>
    <w:rsid w:val="00996A1E"/>
    <w:rsid w:val="009A08EE"/>
    <w:rsid w:val="009A24D2"/>
    <w:rsid w:val="009A2ABF"/>
    <w:rsid w:val="009A35C7"/>
    <w:rsid w:val="009A36C1"/>
    <w:rsid w:val="009A3FCA"/>
    <w:rsid w:val="009A4085"/>
    <w:rsid w:val="009A42DA"/>
    <w:rsid w:val="009A50C3"/>
    <w:rsid w:val="009B1024"/>
    <w:rsid w:val="009B4627"/>
    <w:rsid w:val="009B5113"/>
    <w:rsid w:val="009B6872"/>
    <w:rsid w:val="009B6A66"/>
    <w:rsid w:val="009C018E"/>
    <w:rsid w:val="009C0C55"/>
    <w:rsid w:val="009C4AD7"/>
    <w:rsid w:val="009C4C2A"/>
    <w:rsid w:val="009C5058"/>
    <w:rsid w:val="009C5F4D"/>
    <w:rsid w:val="009C629E"/>
    <w:rsid w:val="009C65AB"/>
    <w:rsid w:val="009C6B6D"/>
    <w:rsid w:val="009C7D11"/>
    <w:rsid w:val="009D1AB0"/>
    <w:rsid w:val="009D2691"/>
    <w:rsid w:val="009D6F2A"/>
    <w:rsid w:val="009D7C7C"/>
    <w:rsid w:val="009E150C"/>
    <w:rsid w:val="009E2895"/>
    <w:rsid w:val="009F51C8"/>
    <w:rsid w:val="009F64F6"/>
    <w:rsid w:val="009F7F89"/>
    <w:rsid w:val="00A00972"/>
    <w:rsid w:val="00A01DD4"/>
    <w:rsid w:val="00A03BF3"/>
    <w:rsid w:val="00A04766"/>
    <w:rsid w:val="00A04A3C"/>
    <w:rsid w:val="00A06622"/>
    <w:rsid w:val="00A06CFF"/>
    <w:rsid w:val="00A072B7"/>
    <w:rsid w:val="00A11924"/>
    <w:rsid w:val="00A13716"/>
    <w:rsid w:val="00A13760"/>
    <w:rsid w:val="00A16094"/>
    <w:rsid w:val="00A178BC"/>
    <w:rsid w:val="00A2335A"/>
    <w:rsid w:val="00A24292"/>
    <w:rsid w:val="00A25E5C"/>
    <w:rsid w:val="00A32667"/>
    <w:rsid w:val="00A32D3E"/>
    <w:rsid w:val="00A34A2F"/>
    <w:rsid w:val="00A34B8C"/>
    <w:rsid w:val="00A354E1"/>
    <w:rsid w:val="00A37C91"/>
    <w:rsid w:val="00A4045D"/>
    <w:rsid w:val="00A41143"/>
    <w:rsid w:val="00A41CAC"/>
    <w:rsid w:val="00A43E22"/>
    <w:rsid w:val="00A440E2"/>
    <w:rsid w:val="00A44B0D"/>
    <w:rsid w:val="00A4529F"/>
    <w:rsid w:val="00A457AF"/>
    <w:rsid w:val="00A47EE8"/>
    <w:rsid w:val="00A50849"/>
    <w:rsid w:val="00A520D8"/>
    <w:rsid w:val="00A52916"/>
    <w:rsid w:val="00A53000"/>
    <w:rsid w:val="00A5418A"/>
    <w:rsid w:val="00A54387"/>
    <w:rsid w:val="00A55CF6"/>
    <w:rsid w:val="00A61A8F"/>
    <w:rsid w:val="00A61F5D"/>
    <w:rsid w:val="00A62269"/>
    <w:rsid w:val="00A64F3F"/>
    <w:rsid w:val="00A65528"/>
    <w:rsid w:val="00A66D42"/>
    <w:rsid w:val="00A7081B"/>
    <w:rsid w:val="00A7245E"/>
    <w:rsid w:val="00A73D9A"/>
    <w:rsid w:val="00A740E0"/>
    <w:rsid w:val="00A7459B"/>
    <w:rsid w:val="00A77912"/>
    <w:rsid w:val="00A8294B"/>
    <w:rsid w:val="00A84FA7"/>
    <w:rsid w:val="00A85311"/>
    <w:rsid w:val="00A86516"/>
    <w:rsid w:val="00A86D8C"/>
    <w:rsid w:val="00A87908"/>
    <w:rsid w:val="00A92520"/>
    <w:rsid w:val="00A92698"/>
    <w:rsid w:val="00A928F0"/>
    <w:rsid w:val="00A92AB8"/>
    <w:rsid w:val="00A942D5"/>
    <w:rsid w:val="00A94DE2"/>
    <w:rsid w:val="00A965B1"/>
    <w:rsid w:val="00AA3435"/>
    <w:rsid w:val="00AA37AF"/>
    <w:rsid w:val="00AA5415"/>
    <w:rsid w:val="00AA74DE"/>
    <w:rsid w:val="00AA7DE0"/>
    <w:rsid w:val="00AB4421"/>
    <w:rsid w:val="00AB50BD"/>
    <w:rsid w:val="00AB5242"/>
    <w:rsid w:val="00AB7843"/>
    <w:rsid w:val="00AC0CAD"/>
    <w:rsid w:val="00AC1871"/>
    <w:rsid w:val="00AC1CE2"/>
    <w:rsid w:val="00AC210B"/>
    <w:rsid w:val="00AC578A"/>
    <w:rsid w:val="00AC774F"/>
    <w:rsid w:val="00AD0E3B"/>
    <w:rsid w:val="00AD0EA3"/>
    <w:rsid w:val="00AD3A75"/>
    <w:rsid w:val="00AD3BA1"/>
    <w:rsid w:val="00AD3DD0"/>
    <w:rsid w:val="00AD4636"/>
    <w:rsid w:val="00AD47E5"/>
    <w:rsid w:val="00AD4DF3"/>
    <w:rsid w:val="00AD51AD"/>
    <w:rsid w:val="00AD6119"/>
    <w:rsid w:val="00AE02FA"/>
    <w:rsid w:val="00AE0631"/>
    <w:rsid w:val="00AE069C"/>
    <w:rsid w:val="00AE1EFA"/>
    <w:rsid w:val="00AE2412"/>
    <w:rsid w:val="00AE248E"/>
    <w:rsid w:val="00AE2774"/>
    <w:rsid w:val="00AE2D18"/>
    <w:rsid w:val="00AE426F"/>
    <w:rsid w:val="00AE52F2"/>
    <w:rsid w:val="00AE5776"/>
    <w:rsid w:val="00AE5C2F"/>
    <w:rsid w:val="00AE6758"/>
    <w:rsid w:val="00AF3D94"/>
    <w:rsid w:val="00AF5565"/>
    <w:rsid w:val="00AF5676"/>
    <w:rsid w:val="00AF6801"/>
    <w:rsid w:val="00B00F91"/>
    <w:rsid w:val="00B0115B"/>
    <w:rsid w:val="00B013A1"/>
    <w:rsid w:val="00B04E76"/>
    <w:rsid w:val="00B06094"/>
    <w:rsid w:val="00B07168"/>
    <w:rsid w:val="00B10E6E"/>
    <w:rsid w:val="00B11F88"/>
    <w:rsid w:val="00B11FB7"/>
    <w:rsid w:val="00B12AFF"/>
    <w:rsid w:val="00B13117"/>
    <w:rsid w:val="00B160C7"/>
    <w:rsid w:val="00B22873"/>
    <w:rsid w:val="00B254D1"/>
    <w:rsid w:val="00B25930"/>
    <w:rsid w:val="00B25C97"/>
    <w:rsid w:val="00B30431"/>
    <w:rsid w:val="00B320DA"/>
    <w:rsid w:val="00B32CD2"/>
    <w:rsid w:val="00B34A11"/>
    <w:rsid w:val="00B34C28"/>
    <w:rsid w:val="00B43815"/>
    <w:rsid w:val="00B438F4"/>
    <w:rsid w:val="00B44232"/>
    <w:rsid w:val="00B443CE"/>
    <w:rsid w:val="00B44F9D"/>
    <w:rsid w:val="00B453E5"/>
    <w:rsid w:val="00B45893"/>
    <w:rsid w:val="00B47B0E"/>
    <w:rsid w:val="00B5059C"/>
    <w:rsid w:val="00B515C3"/>
    <w:rsid w:val="00B51C83"/>
    <w:rsid w:val="00B52F51"/>
    <w:rsid w:val="00B532B2"/>
    <w:rsid w:val="00B538D1"/>
    <w:rsid w:val="00B55BE6"/>
    <w:rsid w:val="00B56C71"/>
    <w:rsid w:val="00B57346"/>
    <w:rsid w:val="00B5740A"/>
    <w:rsid w:val="00B6012F"/>
    <w:rsid w:val="00B60ABC"/>
    <w:rsid w:val="00B62BD3"/>
    <w:rsid w:val="00B63D5E"/>
    <w:rsid w:val="00B66301"/>
    <w:rsid w:val="00B80F7D"/>
    <w:rsid w:val="00B85FA7"/>
    <w:rsid w:val="00B876EA"/>
    <w:rsid w:val="00B913F6"/>
    <w:rsid w:val="00B91B5D"/>
    <w:rsid w:val="00B94EAB"/>
    <w:rsid w:val="00B95640"/>
    <w:rsid w:val="00B9732F"/>
    <w:rsid w:val="00B97C40"/>
    <w:rsid w:val="00BA0013"/>
    <w:rsid w:val="00BA0D7B"/>
    <w:rsid w:val="00BA272A"/>
    <w:rsid w:val="00BA3C2B"/>
    <w:rsid w:val="00BA4151"/>
    <w:rsid w:val="00BA5896"/>
    <w:rsid w:val="00BA6638"/>
    <w:rsid w:val="00BA7C7F"/>
    <w:rsid w:val="00BB08F5"/>
    <w:rsid w:val="00BB1B75"/>
    <w:rsid w:val="00BB3099"/>
    <w:rsid w:val="00BB5CFC"/>
    <w:rsid w:val="00BB67EC"/>
    <w:rsid w:val="00BB7A9B"/>
    <w:rsid w:val="00BC0AE7"/>
    <w:rsid w:val="00BC0DF8"/>
    <w:rsid w:val="00BC3F59"/>
    <w:rsid w:val="00BC57AD"/>
    <w:rsid w:val="00BC5CB7"/>
    <w:rsid w:val="00BC6BFF"/>
    <w:rsid w:val="00BC6D70"/>
    <w:rsid w:val="00BD1F28"/>
    <w:rsid w:val="00BD2221"/>
    <w:rsid w:val="00BD480E"/>
    <w:rsid w:val="00BD533A"/>
    <w:rsid w:val="00BD5FB4"/>
    <w:rsid w:val="00BD6713"/>
    <w:rsid w:val="00BE142B"/>
    <w:rsid w:val="00BE1A5F"/>
    <w:rsid w:val="00BE1D9B"/>
    <w:rsid w:val="00BE2FB4"/>
    <w:rsid w:val="00BE37D8"/>
    <w:rsid w:val="00BE6A35"/>
    <w:rsid w:val="00BE7492"/>
    <w:rsid w:val="00BF1EDC"/>
    <w:rsid w:val="00BF3057"/>
    <w:rsid w:val="00BF366F"/>
    <w:rsid w:val="00BF57C5"/>
    <w:rsid w:val="00BF6808"/>
    <w:rsid w:val="00BF6F53"/>
    <w:rsid w:val="00BF72B3"/>
    <w:rsid w:val="00C001F9"/>
    <w:rsid w:val="00C009EA"/>
    <w:rsid w:val="00C02153"/>
    <w:rsid w:val="00C03F88"/>
    <w:rsid w:val="00C045DC"/>
    <w:rsid w:val="00C05C44"/>
    <w:rsid w:val="00C06510"/>
    <w:rsid w:val="00C068BB"/>
    <w:rsid w:val="00C129C7"/>
    <w:rsid w:val="00C13A12"/>
    <w:rsid w:val="00C16068"/>
    <w:rsid w:val="00C17EB1"/>
    <w:rsid w:val="00C2071E"/>
    <w:rsid w:val="00C20993"/>
    <w:rsid w:val="00C2204B"/>
    <w:rsid w:val="00C23209"/>
    <w:rsid w:val="00C2472D"/>
    <w:rsid w:val="00C24EE7"/>
    <w:rsid w:val="00C25BCC"/>
    <w:rsid w:val="00C260E3"/>
    <w:rsid w:val="00C27EB7"/>
    <w:rsid w:val="00C30E50"/>
    <w:rsid w:val="00C33B74"/>
    <w:rsid w:val="00C35CF9"/>
    <w:rsid w:val="00C4058F"/>
    <w:rsid w:val="00C40C3F"/>
    <w:rsid w:val="00C40FB2"/>
    <w:rsid w:val="00C4237D"/>
    <w:rsid w:val="00C42ABC"/>
    <w:rsid w:val="00C43C80"/>
    <w:rsid w:val="00C44C2C"/>
    <w:rsid w:val="00C46504"/>
    <w:rsid w:val="00C4742E"/>
    <w:rsid w:val="00C47512"/>
    <w:rsid w:val="00C52822"/>
    <w:rsid w:val="00C5719E"/>
    <w:rsid w:val="00C57E2B"/>
    <w:rsid w:val="00C60446"/>
    <w:rsid w:val="00C609BC"/>
    <w:rsid w:val="00C613B6"/>
    <w:rsid w:val="00C62FA4"/>
    <w:rsid w:val="00C62FB6"/>
    <w:rsid w:val="00C63047"/>
    <w:rsid w:val="00C63784"/>
    <w:rsid w:val="00C71B57"/>
    <w:rsid w:val="00C72461"/>
    <w:rsid w:val="00C72C90"/>
    <w:rsid w:val="00C7328F"/>
    <w:rsid w:val="00C7370B"/>
    <w:rsid w:val="00C73FBC"/>
    <w:rsid w:val="00C743DA"/>
    <w:rsid w:val="00C75F36"/>
    <w:rsid w:val="00C77175"/>
    <w:rsid w:val="00C772FE"/>
    <w:rsid w:val="00C77C20"/>
    <w:rsid w:val="00C80B22"/>
    <w:rsid w:val="00C81770"/>
    <w:rsid w:val="00C84C05"/>
    <w:rsid w:val="00C869D1"/>
    <w:rsid w:val="00C86FCE"/>
    <w:rsid w:val="00C9095F"/>
    <w:rsid w:val="00C92436"/>
    <w:rsid w:val="00C9351D"/>
    <w:rsid w:val="00C97F68"/>
    <w:rsid w:val="00CA15B9"/>
    <w:rsid w:val="00CA1E59"/>
    <w:rsid w:val="00CA2185"/>
    <w:rsid w:val="00CA5FF9"/>
    <w:rsid w:val="00CA6422"/>
    <w:rsid w:val="00CA6446"/>
    <w:rsid w:val="00CB2680"/>
    <w:rsid w:val="00CB3690"/>
    <w:rsid w:val="00CB3A4A"/>
    <w:rsid w:val="00CB3ED9"/>
    <w:rsid w:val="00CB4115"/>
    <w:rsid w:val="00CB4141"/>
    <w:rsid w:val="00CB522A"/>
    <w:rsid w:val="00CB5E66"/>
    <w:rsid w:val="00CB5F9E"/>
    <w:rsid w:val="00CB6089"/>
    <w:rsid w:val="00CB661D"/>
    <w:rsid w:val="00CC3D40"/>
    <w:rsid w:val="00CC44DB"/>
    <w:rsid w:val="00CC45B1"/>
    <w:rsid w:val="00CC490D"/>
    <w:rsid w:val="00CC62B6"/>
    <w:rsid w:val="00CC6326"/>
    <w:rsid w:val="00CC754F"/>
    <w:rsid w:val="00CD1279"/>
    <w:rsid w:val="00CD16D8"/>
    <w:rsid w:val="00CD3A25"/>
    <w:rsid w:val="00CD71D4"/>
    <w:rsid w:val="00CE056E"/>
    <w:rsid w:val="00CE1678"/>
    <w:rsid w:val="00CE2B5C"/>
    <w:rsid w:val="00CE4C66"/>
    <w:rsid w:val="00CE4D53"/>
    <w:rsid w:val="00CE5514"/>
    <w:rsid w:val="00CE5E90"/>
    <w:rsid w:val="00CF1787"/>
    <w:rsid w:val="00CF17B0"/>
    <w:rsid w:val="00CF2B4D"/>
    <w:rsid w:val="00CF45AC"/>
    <w:rsid w:val="00CF4AB6"/>
    <w:rsid w:val="00CF5A63"/>
    <w:rsid w:val="00D00844"/>
    <w:rsid w:val="00D0160E"/>
    <w:rsid w:val="00D02EBD"/>
    <w:rsid w:val="00D03463"/>
    <w:rsid w:val="00D05257"/>
    <w:rsid w:val="00D062A5"/>
    <w:rsid w:val="00D073F1"/>
    <w:rsid w:val="00D074F5"/>
    <w:rsid w:val="00D079B9"/>
    <w:rsid w:val="00D07A61"/>
    <w:rsid w:val="00D07CE3"/>
    <w:rsid w:val="00D109BB"/>
    <w:rsid w:val="00D10FE2"/>
    <w:rsid w:val="00D11CDF"/>
    <w:rsid w:val="00D140AB"/>
    <w:rsid w:val="00D15E5B"/>
    <w:rsid w:val="00D17495"/>
    <w:rsid w:val="00D17DDD"/>
    <w:rsid w:val="00D219FA"/>
    <w:rsid w:val="00D22BF2"/>
    <w:rsid w:val="00D23122"/>
    <w:rsid w:val="00D23394"/>
    <w:rsid w:val="00D23706"/>
    <w:rsid w:val="00D241D1"/>
    <w:rsid w:val="00D244F3"/>
    <w:rsid w:val="00D255B9"/>
    <w:rsid w:val="00D31934"/>
    <w:rsid w:val="00D31DD1"/>
    <w:rsid w:val="00D32A8C"/>
    <w:rsid w:val="00D34002"/>
    <w:rsid w:val="00D343EA"/>
    <w:rsid w:val="00D351D7"/>
    <w:rsid w:val="00D36E55"/>
    <w:rsid w:val="00D40D4E"/>
    <w:rsid w:val="00D41E95"/>
    <w:rsid w:val="00D467E6"/>
    <w:rsid w:val="00D50489"/>
    <w:rsid w:val="00D504ED"/>
    <w:rsid w:val="00D50827"/>
    <w:rsid w:val="00D51D64"/>
    <w:rsid w:val="00D51E32"/>
    <w:rsid w:val="00D547E6"/>
    <w:rsid w:val="00D563AB"/>
    <w:rsid w:val="00D567C5"/>
    <w:rsid w:val="00D57919"/>
    <w:rsid w:val="00D57E5C"/>
    <w:rsid w:val="00D61392"/>
    <w:rsid w:val="00D616F0"/>
    <w:rsid w:val="00D627DA"/>
    <w:rsid w:val="00D64D9E"/>
    <w:rsid w:val="00D66760"/>
    <w:rsid w:val="00D66A7F"/>
    <w:rsid w:val="00D71BF7"/>
    <w:rsid w:val="00D73785"/>
    <w:rsid w:val="00D73CC3"/>
    <w:rsid w:val="00D7446E"/>
    <w:rsid w:val="00D75A4D"/>
    <w:rsid w:val="00D75B32"/>
    <w:rsid w:val="00D77A75"/>
    <w:rsid w:val="00D815C3"/>
    <w:rsid w:val="00D816A8"/>
    <w:rsid w:val="00D81E96"/>
    <w:rsid w:val="00D84085"/>
    <w:rsid w:val="00D85C81"/>
    <w:rsid w:val="00D85F26"/>
    <w:rsid w:val="00D86795"/>
    <w:rsid w:val="00D86AF5"/>
    <w:rsid w:val="00D920E4"/>
    <w:rsid w:val="00D922BE"/>
    <w:rsid w:val="00D94899"/>
    <w:rsid w:val="00D97587"/>
    <w:rsid w:val="00DA02B7"/>
    <w:rsid w:val="00DA2478"/>
    <w:rsid w:val="00DA52AE"/>
    <w:rsid w:val="00DB2609"/>
    <w:rsid w:val="00DB5F91"/>
    <w:rsid w:val="00DB61FE"/>
    <w:rsid w:val="00DC0399"/>
    <w:rsid w:val="00DC43EB"/>
    <w:rsid w:val="00DC5508"/>
    <w:rsid w:val="00DC5EDB"/>
    <w:rsid w:val="00DC66AC"/>
    <w:rsid w:val="00DC6B22"/>
    <w:rsid w:val="00DD0D63"/>
    <w:rsid w:val="00DD381B"/>
    <w:rsid w:val="00DD3CF0"/>
    <w:rsid w:val="00DE1561"/>
    <w:rsid w:val="00DE377F"/>
    <w:rsid w:val="00DE67DA"/>
    <w:rsid w:val="00DE6FA9"/>
    <w:rsid w:val="00DE76DB"/>
    <w:rsid w:val="00DF01FF"/>
    <w:rsid w:val="00DF3470"/>
    <w:rsid w:val="00DF34BE"/>
    <w:rsid w:val="00DF508C"/>
    <w:rsid w:val="00DF7B3C"/>
    <w:rsid w:val="00E00E8D"/>
    <w:rsid w:val="00E013F9"/>
    <w:rsid w:val="00E014A0"/>
    <w:rsid w:val="00E03585"/>
    <w:rsid w:val="00E03DA4"/>
    <w:rsid w:val="00E045AE"/>
    <w:rsid w:val="00E0513C"/>
    <w:rsid w:val="00E07000"/>
    <w:rsid w:val="00E07AE4"/>
    <w:rsid w:val="00E1151E"/>
    <w:rsid w:val="00E134D9"/>
    <w:rsid w:val="00E14399"/>
    <w:rsid w:val="00E14461"/>
    <w:rsid w:val="00E17E7E"/>
    <w:rsid w:val="00E24D98"/>
    <w:rsid w:val="00E26D36"/>
    <w:rsid w:val="00E2743B"/>
    <w:rsid w:val="00E303C3"/>
    <w:rsid w:val="00E30A32"/>
    <w:rsid w:val="00E32129"/>
    <w:rsid w:val="00E329E1"/>
    <w:rsid w:val="00E32D67"/>
    <w:rsid w:val="00E3361E"/>
    <w:rsid w:val="00E33812"/>
    <w:rsid w:val="00E34592"/>
    <w:rsid w:val="00E34F28"/>
    <w:rsid w:val="00E35766"/>
    <w:rsid w:val="00E3576E"/>
    <w:rsid w:val="00E41A13"/>
    <w:rsid w:val="00E42749"/>
    <w:rsid w:val="00E4314B"/>
    <w:rsid w:val="00E43FDC"/>
    <w:rsid w:val="00E4601A"/>
    <w:rsid w:val="00E46281"/>
    <w:rsid w:val="00E46A09"/>
    <w:rsid w:val="00E47F9E"/>
    <w:rsid w:val="00E51716"/>
    <w:rsid w:val="00E519A0"/>
    <w:rsid w:val="00E53DC3"/>
    <w:rsid w:val="00E55C87"/>
    <w:rsid w:val="00E565A1"/>
    <w:rsid w:val="00E60A37"/>
    <w:rsid w:val="00E61619"/>
    <w:rsid w:val="00E61F7C"/>
    <w:rsid w:val="00E63F69"/>
    <w:rsid w:val="00E66865"/>
    <w:rsid w:val="00E677A2"/>
    <w:rsid w:val="00E7378A"/>
    <w:rsid w:val="00E73831"/>
    <w:rsid w:val="00E7559F"/>
    <w:rsid w:val="00E7749D"/>
    <w:rsid w:val="00E80388"/>
    <w:rsid w:val="00E85747"/>
    <w:rsid w:val="00E86269"/>
    <w:rsid w:val="00E87A28"/>
    <w:rsid w:val="00E92DD1"/>
    <w:rsid w:val="00E958BF"/>
    <w:rsid w:val="00E96EB3"/>
    <w:rsid w:val="00EA073C"/>
    <w:rsid w:val="00EA15EF"/>
    <w:rsid w:val="00EA3B7A"/>
    <w:rsid w:val="00EA621B"/>
    <w:rsid w:val="00EA6D3B"/>
    <w:rsid w:val="00EB1824"/>
    <w:rsid w:val="00EB1D3E"/>
    <w:rsid w:val="00EB1EB6"/>
    <w:rsid w:val="00EB22A0"/>
    <w:rsid w:val="00EB3A4B"/>
    <w:rsid w:val="00EB71B0"/>
    <w:rsid w:val="00EC37F6"/>
    <w:rsid w:val="00EC5FD1"/>
    <w:rsid w:val="00EC61E4"/>
    <w:rsid w:val="00ED0DD2"/>
    <w:rsid w:val="00ED1FF2"/>
    <w:rsid w:val="00ED26E5"/>
    <w:rsid w:val="00ED74FF"/>
    <w:rsid w:val="00EE1E9C"/>
    <w:rsid w:val="00EE252C"/>
    <w:rsid w:val="00EE3971"/>
    <w:rsid w:val="00EE509D"/>
    <w:rsid w:val="00EE653F"/>
    <w:rsid w:val="00EE7CA2"/>
    <w:rsid w:val="00EF3A27"/>
    <w:rsid w:val="00EF7B99"/>
    <w:rsid w:val="00F01E32"/>
    <w:rsid w:val="00F02512"/>
    <w:rsid w:val="00F03A31"/>
    <w:rsid w:val="00F05ECE"/>
    <w:rsid w:val="00F073AD"/>
    <w:rsid w:val="00F0776E"/>
    <w:rsid w:val="00F07F63"/>
    <w:rsid w:val="00F120C0"/>
    <w:rsid w:val="00F14C93"/>
    <w:rsid w:val="00F16682"/>
    <w:rsid w:val="00F16C87"/>
    <w:rsid w:val="00F22473"/>
    <w:rsid w:val="00F24392"/>
    <w:rsid w:val="00F27864"/>
    <w:rsid w:val="00F31345"/>
    <w:rsid w:val="00F319EE"/>
    <w:rsid w:val="00F31C91"/>
    <w:rsid w:val="00F33B1A"/>
    <w:rsid w:val="00F33B55"/>
    <w:rsid w:val="00F347A0"/>
    <w:rsid w:val="00F35E2C"/>
    <w:rsid w:val="00F367B1"/>
    <w:rsid w:val="00F37D0C"/>
    <w:rsid w:val="00F37FF3"/>
    <w:rsid w:val="00F41C44"/>
    <w:rsid w:val="00F42063"/>
    <w:rsid w:val="00F42248"/>
    <w:rsid w:val="00F46405"/>
    <w:rsid w:val="00F501B0"/>
    <w:rsid w:val="00F519AE"/>
    <w:rsid w:val="00F51CC6"/>
    <w:rsid w:val="00F52E2C"/>
    <w:rsid w:val="00F531FA"/>
    <w:rsid w:val="00F53722"/>
    <w:rsid w:val="00F55EA6"/>
    <w:rsid w:val="00F57A13"/>
    <w:rsid w:val="00F62FA3"/>
    <w:rsid w:val="00F63068"/>
    <w:rsid w:val="00F64F98"/>
    <w:rsid w:val="00F656D1"/>
    <w:rsid w:val="00F66454"/>
    <w:rsid w:val="00F6698C"/>
    <w:rsid w:val="00F709C0"/>
    <w:rsid w:val="00F71109"/>
    <w:rsid w:val="00F71867"/>
    <w:rsid w:val="00F7202A"/>
    <w:rsid w:val="00F73355"/>
    <w:rsid w:val="00F734C5"/>
    <w:rsid w:val="00F7465F"/>
    <w:rsid w:val="00F75329"/>
    <w:rsid w:val="00F75BC6"/>
    <w:rsid w:val="00F77B6E"/>
    <w:rsid w:val="00F83139"/>
    <w:rsid w:val="00F84394"/>
    <w:rsid w:val="00F84E1B"/>
    <w:rsid w:val="00F85DD4"/>
    <w:rsid w:val="00F86842"/>
    <w:rsid w:val="00F869C1"/>
    <w:rsid w:val="00F8752C"/>
    <w:rsid w:val="00F9272E"/>
    <w:rsid w:val="00F92915"/>
    <w:rsid w:val="00F92DC7"/>
    <w:rsid w:val="00F93CBA"/>
    <w:rsid w:val="00F941A1"/>
    <w:rsid w:val="00F94A9D"/>
    <w:rsid w:val="00F94F79"/>
    <w:rsid w:val="00F95774"/>
    <w:rsid w:val="00F96484"/>
    <w:rsid w:val="00F96655"/>
    <w:rsid w:val="00F9711C"/>
    <w:rsid w:val="00F97DAA"/>
    <w:rsid w:val="00FA0E95"/>
    <w:rsid w:val="00FA220A"/>
    <w:rsid w:val="00FA7184"/>
    <w:rsid w:val="00FA78D9"/>
    <w:rsid w:val="00FB028A"/>
    <w:rsid w:val="00FB0A39"/>
    <w:rsid w:val="00FB1178"/>
    <w:rsid w:val="00FB313A"/>
    <w:rsid w:val="00FB40F2"/>
    <w:rsid w:val="00FB66F0"/>
    <w:rsid w:val="00FB7DB7"/>
    <w:rsid w:val="00FC2C8B"/>
    <w:rsid w:val="00FC3293"/>
    <w:rsid w:val="00FC3638"/>
    <w:rsid w:val="00FC4A49"/>
    <w:rsid w:val="00FC5607"/>
    <w:rsid w:val="00FC5A74"/>
    <w:rsid w:val="00FC5D20"/>
    <w:rsid w:val="00FC63F5"/>
    <w:rsid w:val="00FC7040"/>
    <w:rsid w:val="00FC7BB4"/>
    <w:rsid w:val="00FC7DA5"/>
    <w:rsid w:val="00FD3C6C"/>
    <w:rsid w:val="00FD5AA6"/>
    <w:rsid w:val="00FD65CA"/>
    <w:rsid w:val="00FD75B9"/>
    <w:rsid w:val="00FD7766"/>
    <w:rsid w:val="00FD78F3"/>
    <w:rsid w:val="00FD7C46"/>
    <w:rsid w:val="00FE042A"/>
    <w:rsid w:val="00FE28B7"/>
    <w:rsid w:val="00FE3932"/>
    <w:rsid w:val="00FE4865"/>
    <w:rsid w:val="00FE4EC9"/>
    <w:rsid w:val="00FE5CF6"/>
    <w:rsid w:val="00FE7E68"/>
    <w:rsid w:val="00FF0385"/>
    <w:rsid w:val="00FF05B8"/>
    <w:rsid w:val="00FF26B8"/>
    <w:rsid w:val="00FF35C3"/>
    <w:rsid w:val="00FF4906"/>
    <w:rsid w:val="00FF4F17"/>
    <w:rsid w:val="00FF78E1"/>
    <w:rsid w:val="065767B7"/>
    <w:rsid w:val="07B33EE2"/>
    <w:rsid w:val="07E383FE"/>
    <w:rsid w:val="09852BA9"/>
    <w:rsid w:val="0D95A324"/>
    <w:rsid w:val="0F3158B2"/>
    <w:rsid w:val="11A6F248"/>
    <w:rsid w:val="121619C5"/>
    <w:rsid w:val="16AC0F86"/>
    <w:rsid w:val="18B254D8"/>
    <w:rsid w:val="1BECBC97"/>
    <w:rsid w:val="1CC9E633"/>
    <w:rsid w:val="1CF9389E"/>
    <w:rsid w:val="1CFB2F9B"/>
    <w:rsid w:val="251A2208"/>
    <w:rsid w:val="274AF402"/>
    <w:rsid w:val="28055443"/>
    <w:rsid w:val="28A36C99"/>
    <w:rsid w:val="294675C6"/>
    <w:rsid w:val="2E93C031"/>
    <w:rsid w:val="317E5CB0"/>
    <w:rsid w:val="31F45C52"/>
    <w:rsid w:val="34812952"/>
    <w:rsid w:val="34DCB419"/>
    <w:rsid w:val="367D55B7"/>
    <w:rsid w:val="3862ECA4"/>
    <w:rsid w:val="39704638"/>
    <w:rsid w:val="39816731"/>
    <w:rsid w:val="3ABEB291"/>
    <w:rsid w:val="3B0C1699"/>
    <w:rsid w:val="3BBE7307"/>
    <w:rsid w:val="41605FBB"/>
    <w:rsid w:val="462B4CDB"/>
    <w:rsid w:val="49877541"/>
    <w:rsid w:val="4A1FFBCF"/>
    <w:rsid w:val="52F63F17"/>
    <w:rsid w:val="5330D6DD"/>
    <w:rsid w:val="56B26DDD"/>
    <w:rsid w:val="5A496354"/>
    <w:rsid w:val="5BF96222"/>
    <w:rsid w:val="5D8B4CBF"/>
    <w:rsid w:val="68AE3A77"/>
    <w:rsid w:val="68DDCCC5"/>
    <w:rsid w:val="68E5EB87"/>
    <w:rsid w:val="6D9F1566"/>
    <w:rsid w:val="6E50DD15"/>
    <w:rsid w:val="756CFBF5"/>
    <w:rsid w:val="7587DFF9"/>
    <w:rsid w:val="77AF17C1"/>
    <w:rsid w:val="7B3F2F2F"/>
    <w:rsid w:val="7C004072"/>
    <w:rsid w:val="7C4FEDB8"/>
    <w:rsid w:val="7C81E6D6"/>
    <w:rsid w:val="7D80E5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6A6B3CE"/>
  <w15:docId w15:val="{0C685923-7798-42E6-A030-AC03B3ADF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13EE"/>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aliases w:val="CaptionCFMU"/>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uiPriority w:val="99"/>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semiHidden/>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customStyle="1" w:styleId="ListParagraphChar">
    <w:name w:val="List Paragraph Char"/>
    <w:link w:val="ListParagraph"/>
    <w:uiPriority w:val="34"/>
    <w:locked/>
    <w:rsid w:val="00F92915"/>
    <w:rPr>
      <w:sz w:val="24"/>
      <w:szCs w:val="24"/>
      <w:lang w:eastAsia="en-US"/>
    </w:rPr>
  </w:style>
  <w:style w:type="table" w:styleId="GridTable5Dark-Accent1">
    <w:name w:val="Grid Table 5 Dark Accent 1"/>
    <w:basedOn w:val="TableNormal"/>
    <w:uiPriority w:val="50"/>
    <w:rsid w:val="00716E5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Spacing">
    <w:name w:val="No Spacing"/>
    <w:uiPriority w:val="1"/>
    <w:qFormat/>
    <w:rsid w:val="003B142B"/>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semiHidden/>
    <w:rsid w:val="001C4723"/>
    <w:rPr>
      <w:color w:val="808080"/>
    </w:rPr>
  </w:style>
  <w:style w:type="paragraph" w:styleId="NormalWeb">
    <w:name w:val="Normal (Web)"/>
    <w:basedOn w:val="Normal"/>
    <w:uiPriority w:val="99"/>
    <w:unhideWhenUsed/>
    <w:rsid w:val="00E32129"/>
    <w:pPr>
      <w:spacing w:before="100" w:beforeAutospacing="1" w:after="100" w:afterAutospacing="1"/>
    </w:pPr>
    <w:rPr>
      <w:lang w:val="en-US"/>
    </w:rPr>
  </w:style>
  <w:style w:type="table" w:styleId="GridTable4-Accent1">
    <w:name w:val="Grid Table 4 Accent 1"/>
    <w:basedOn w:val="TableNormal"/>
    <w:uiPriority w:val="49"/>
    <w:rsid w:val="00556F0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normaltextrun">
    <w:name w:val="normaltextrun"/>
    <w:basedOn w:val="DefaultParagraphFont"/>
    <w:rsid w:val="00C4742E"/>
  </w:style>
  <w:style w:type="character" w:customStyle="1" w:styleId="findhit">
    <w:name w:val="findhit"/>
    <w:basedOn w:val="DefaultParagraphFont"/>
    <w:rsid w:val="00C4742E"/>
  </w:style>
  <w:style w:type="character" w:customStyle="1" w:styleId="eop">
    <w:name w:val="eop"/>
    <w:basedOn w:val="DefaultParagraphFont"/>
    <w:rsid w:val="00C4742E"/>
  </w:style>
  <w:style w:type="paragraph" w:customStyle="1" w:styleId="paragraph">
    <w:name w:val="paragraph"/>
    <w:basedOn w:val="Normal"/>
    <w:rsid w:val="00BF72B3"/>
    <w:pPr>
      <w:spacing w:before="100" w:beforeAutospacing="1" w:after="100" w:afterAutospacing="1"/>
    </w:pPr>
    <w:rPr>
      <w:lang w:val="en-US"/>
    </w:rPr>
  </w:style>
  <w:style w:type="character" w:customStyle="1" w:styleId="superscript">
    <w:name w:val="superscript"/>
    <w:basedOn w:val="DefaultParagraphFont"/>
    <w:rsid w:val="00BC5CB7"/>
  </w:style>
  <w:style w:type="character" w:customStyle="1" w:styleId="tabchar">
    <w:name w:val="tabchar"/>
    <w:basedOn w:val="DefaultParagraphFont"/>
    <w:rsid w:val="00942F33"/>
  </w:style>
  <w:style w:type="character" w:styleId="IntenseEmphasis">
    <w:name w:val="Intense Emphasis"/>
    <w:basedOn w:val="DefaultParagraphFont"/>
    <w:uiPriority w:val="21"/>
    <w:qFormat/>
    <w:rsid w:val="005058CD"/>
    <w:rPr>
      <w:i/>
      <w:iCs/>
      <w:color w:val="4F81BD" w:themeColor="accent1"/>
    </w:rPr>
  </w:style>
  <w:style w:type="character" w:customStyle="1" w:styleId="ui-provider">
    <w:name w:val="ui-provider"/>
    <w:basedOn w:val="DefaultParagraphFont"/>
    <w:rsid w:val="007B1345"/>
  </w:style>
  <w:style w:type="paragraph" w:customStyle="1" w:styleId="Default">
    <w:name w:val="Default"/>
    <w:rsid w:val="005F1DFD"/>
    <w:pPr>
      <w:autoSpaceDE w:val="0"/>
      <w:autoSpaceDN w:val="0"/>
      <w:adjustRightInd w:val="0"/>
    </w:pPr>
    <w:rPr>
      <w:color w:val="000000"/>
      <w:sz w:val="24"/>
      <w:szCs w:val="24"/>
      <w:lang w:val="en-IE"/>
    </w:rPr>
  </w:style>
  <w:style w:type="character" w:customStyle="1" w:styleId="k-input-value-text">
    <w:name w:val="k-input-value-text"/>
    <w:basedOn w:val="DefaultParagraphFont"/>
    <w:rsid w:val="009C65AB"/>
  </w:style>
  <w:style w:type="character" w:styleId="UnresolvedMention">
    <w:name w:val="Unresolved Mention"/>
    <w:basedOn w:val="DefaultParagraphFont"/>
    <w:uiPriority w:val="99"/>
    <w:semiHidden/>
    <w:unhideWhenUsed/>
    <w:rsid w:val="00D34002"/>
    <w:rPr>
      <w:color w:val="605E5C"/>
      <w:shd w:val="clear" w:color="auto" w:fill="E1DFDD"/>
    </w:rPr>
  </w:style>
  <w:style w:type="character" w:styleId="FollowedHyperlink">
    <w:name w:val="FollowedHyperlink"/>
    <w:basedOn w:val="DefaultParagraphFont"/>
    <w:semiHidden/>
    <w:unhideWhenUsed/>
    <w:rsid w:val="00AD46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1126">
      <w:bodyDiv w:val="1"/>
      <w:marLeft w:val="0"/>
      <w:marRight w:val="0"/>
      <w:marTop w:val="0"/>
      <w:marBottom w:val="0"/>
      <w:divBdr>
        <w:top w:val="none" w:sz="0" w:space="0" w:color="auto"/>
        <w:left w:val="none" w:sz="0" w:space="0" w:color="auto"/>
        <w:bottom w:val="none" w:sz="0" w:space="0" w:color="auto"/>
        <w:right w:val="none" w:sz="0" w:space="0" w:color="auto"/>
      </w:divBdr>
    </w:div>
    <w:div w:id="37631898">
      <w:bodyDiv w:val="1"/>
      <w:marLeft w:val="0"/>
      <w:marRight w:val="0"/>
      <w:marTop w:val="0"/>
      <w:marBottom w:val="0"/>
      <w:divBdr>
        <w:top w:val="none" w:sz="0" w:space="0" w:color="auto"/>
        <w:left w:val="none" w:sz="0" w:space="0" w:color="auto"/>
        <w:bottom w:val="none" w:sz="0" w:space="0" w:color="auto"/>
        <w:right w:val="none" w:sz="0" w:space="0" w:color="auto"/>
      </w:divBdr>
    </w:div>
    <w:div w:id="73361292">
      <w:bodyDiv w:val="1"/>
      <w:marLeft w:val="0"/>
      <w:marRight w:val="0"/>
      <w:marTop w:val="0"/>
      <w:marBottom w:val="0"/>
      <w:divBdr>
        <w:top w:val="none" w:sz="0" w:space="0" w:color="auto"/>
        <w:left w:val="none" w:sz="0" w:space="0" w:color="auto"/>
        <w:bottom w:val="none" w:sz="0" w:space="0" w:color="auto"/>
        <w:right w:val="none" w:sz="0" w:space="0" w:color="auto"/>
      </w:divBdr>
      <w:divsChild>
        <w:div w:id="134639817">
          <w:marLeft w:val="0"/>
          <w:marRight w:val="0"/>
          <w:marTop w:val="0"/>
          <w:marBottom w:val="0"/>
          <w:divBdr>
            <w:top w:val="none" w:sz="0" w:space="0" w:color="auto"/>
            <w:left w:val="none" w:sz="0" w:space="0" w:color="auto"/>
            <w:bottom w:val="none" w:sz="0" w:space="0" w:color="auto"/>
            <w:right w:val="none" w:sz="0" w:space="0" w:color="auto"/>
          </w:divBdr>
        </w:div>
        <w:div w:id="409666214">
          <w:marLeft w:val="0"/>
          <w:marRight w:val="0"/>
          <w:marTop w:val="0"/>
          <w:marBottom w:val="0"/>
          <w:divBdr>
            <w:top w:val="none" w:sz="0" w:space="0" w:color="auto"/>
            <w:left w:val="none" w:sz="0" w:space="0" w:color="auto"/>
            <w:bottom w:val="none" w:sz="0" w:space="0" w:color="auto"/>
            <w:right w:val="none" w:sz="0" w:space="0" w:color="auto"/>
          </w:divBdr>
        </w:div>
        <w:div w:id="440148106">
          <w:marLeft w:val="0"/>
          <w:marRight w:val="0"/>
          <w:marTop w:val="0"/>
          <w:marBottom w:val="0"/>
          <w:divBdr>
            <w:top w:val="none" w:sz="0" w:space="0" w:color="auto"/>
            <w:left w:val="none" w:sz="0" w:space="0" w:color="auto"/>
            <w:bottom w:val="none" w:sz="0" w:space="0" w:color="auto"/>
            <w:right w:val="none" w:sz="0" w:space="0" w:color="auto"/>
          </w:divBdr>
        </w:div>
        <w:div w:id="612324875">
          <w:marLeft w:val="0"/>
          <w:marRight w:val="0"/>
          <w:marTop w:val="0"/>
          <w:marBottom w:val="0"/>
          <w:divBdr>
            <w:top w:val="none" w:sz="0" w:space="0" w:color="auto"/>
            <w:left w:val="none" w:sz="0" w:space="0" w:color="auto"/>
            <w:bottom w:val="none" w:sz="0" w:space="0" w:color="auto"/>
            <w:right w:val="none" w:sz="0" w:space="0" w:color="auto"/>
          </w:divBdr>
        </w:div>
        <w:div w:id="1827354612">
          <w:marLeft w:val="0"/>
          <w:marRight w:val="0"/>
          <w:marTop w:val="0"/>
          <w:marBottom w:val="0"/>
          <w:divBdr>
            <w:top w:val="none" w:sz="0" w:space="0" w:color="auto"/>
            <w:left w:val="none" w:sz="0" w:space="0" w:color="auto"/>
            <w:bottom w:val="none" w:sz="0" w:space="0" w:color="auto"/>
            <w:right w:val="none" w:sz="0" w:space="0" w:color="auto"/>
          </w:divBdr>
        </w:div>
      </w:divsChild>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206918069">
      <w:bodyDiv w:val="1"/>
      <w:marLeft w:val="0"/>
      <w:marRight w:val="0"/>
      <w:marTop w:val="0"/>
      <w:marBottom w:val="0"/>
      <w:divBdr>
        <w:top w:val="none" w:sz="0" w:space="0" w:color="auto"/>
        <w:left w:val="none" w:sz="0" w:space="0" w:color="auto"/>
        <w:bottom w:val="none" w:sz="0" w:space="0" w:color="auto"/>
        <w:right w:val="none" w:sz="0" w:space="0" w:color="auto"/>
      </w:divBdr>
      <w:divsChild>
        <w:div w:id="780303334">
          <w:marLeft w:val="0"/>
          <w:marRight w:val="0"/>
          <w:marTop w:val="0"/>
          <w:marBottom w:val="0"/>
          <w:divBdr>
            <w:top w:val="none" w:sz="0" w:space="0" w:color="auto"/>
            <w:left w:val="none" w:sz="0" w:space="0" w:color="auto"/>
            <w:bottom w:val="none" w:sz="0" w:space="0" w:color="auto"/>
            <w:right w:val="none" w:sz="0" w:space="0" w:color="auto"/>
          </w:divBdr>
        </w:div>
        <w:div w:id="1336103718">
          <w:marLeft w:val="0"/>
          <w:marRight w:val="0"/>
          <w:marTop w:val="0"/>
          <w:marBottom w:val="0"/>
          <w:divBdr>
            <w:top w:val="none" w:sz="0" w:space="0" w:color="auto"/>
            <w:left w:val="none" w:sz="0" w:space="0" w:color="auto"/>
            <w:bottom w:val="none" w:sz="0" w:space="0" w:color="auto"/>
            <w:right w:val="none" w:sz="0" w:space="0" w:color="auto"/>
          </w:divBdr>
        </w:div>
        <w:div w:id="1458255840">
          <w:marLeft w:val="0"/>
          <w:marRight w:val="0"/>
          <w:marTop w:val="0"/>
          <w:marBottom w:val="0"/>
          <w:divBdr>
            <w:top w:val="none" w:sz="0" w:space="0" w:color="auto"/>
            <w:left w:val="none" w:sz="0" w:space="0" w:color="auto"/>
            <w:bottom w:val="none" w:sz="0" w:space="0" w:color="auto"/>
            <w:right w:val="none" w:sz="0" w:space="0" w:color="auto"/>
          </w:divBdr>
        </w:div>
        <w:div w:id="1636720787">
          <w:marLeft w:val="0"/>
          <w:marRight w:val="0"/>
          <w:marTop w:val="0"/>
          <w:marBottom w:val="0"/>
          <w:divBdr>
            <w:top w:val="none" w:sz="0" w:space="0" w:color="auto"/>
            <w:left w:val="none" w:sz="0" w:space="0" w:color="auto"/>
            <w:bottom w:val="none" w:sz="0" w:space="0" w:color="auto"/>
            <w:right w:val="none" w:sz="0" w:space="0" w:color="auto"/>
          </w:divBdr>
        </w:div>
        <w:div w:id="1911693910">
          <w:marLeft w:val="0"/>
          <w:marRight w:val="0"/>
          <w:marTop w:val="0"/>
          <w:marBottom w:val="0"/>
          <w:divBdr>
            <w:top w:val="none" w:sz="0" w:space="0" w:color="auto"/>
            <w:left w:val="none" w:sz="0" w:space="0" w:color="auto"/>
            <w:bottom w:val="none" w:sz="0" w:space="0" w:color="auto"/>
            <w:right w:val="none" w:sz="0" w:space="0" w:color="auto"/>
          </w:divBdr>
        </w:div>
        <w:div w:id="2096196731">
          <w:marLeft w:val="0"/>
          <w:marRight w:val="0"/>
          <w:marTop w:val="0"/>
          <w:marBottom w:val="0"/>
          <w:divBdr>
            <w:top w:val="none" w:sz="0" w:space="0" w:color="auto"/>
            <w:left w:val="none" w:sz="0" w:space="0" w:color="auto"/>
            <w:bottom w:val="none" w:sz="0" w:space="0" w:color="auto"/>
            <w:right w:val="none" w:sz="0" w:space="0" w:color="auto"/>
          </w:divBdr>
        </w:div>
      </w:divsChild>
    </w:div>
    <w:div w:id="210271692">
      <w:bodyDiv w:val="1"/>
      <w:marLeft w:val="0"/>
      <w:marRight w:val="0"/>
      <w:marTop w:val="0"/>
      <w:marBottom w:val="0"/>
      <w:divBdr>
        <w:top w:val="none" w:sz="0" w:space="0" w:color="auto"/>
        <w:left w:val="none" w:sz="0" w:space="0" w:color="auto"/>
        <w:bottom w:val="none" w:sz="0" w:space="0" w:color="auto"/>
        <w:right w:val="none" w:sz="0" w:space="0" w:color="auto"/>
      </w:divBdr>
    </w:div>
    <w:div w:id="213397840">
      <w:bodyDiv w:val="1"/>
      <w:marLeft w:val="0"/>
      <w:marRight w:val="0"/>
      <w:marTop w:val="0"/>
      <w:marBottom w:val="0"/>
      <w:divBdr>
        <w:top w:val="none" w:sz="0" w:space="0" w:color="auto"/>
        <w:left w:val="none" w:sz="0" w:space="0" w:color="auto"/>
        <w:bottom w:val="none" w:sz="0" w:space="0" w:color="auto"/>
        <w:right w:val="none" w:sz="0" w:space="0" w:color="auto"/>
      </w:divBdr>
      <w:divsChild>
        <w:div w:id="496189213">
          <w:marLeft w:val="0"/>
          <w:marRight w:val="0"/>
          <w:marTop w:val="0"/>
          <w:marBottom w:val="0"/>
          <w:divBdr>
            <w:top w:val="none" w:sz="0" w:space="0" w:color="auto"/>
            <w:left w:val="none" w:sz="0" w:space="0" w:color="auto"/>
            <w:bottom w:val="none" w:sz="0" w:space="0" w:color="auto"/>
            <w:right w:val="none" w:sz="0" w:space="0" w:color="auto"/>
          </w:divBdr>
        </w:div>
        <w:div w:id="560796489">
          <w:marLeft w:val="0"/>
          <w:marRight w:val="0"/>
          <w:marTop w:val="0"/>
          <w:marBottom w:val="0"/>
          <w:divBdr>
            <w:top w:val="none" w:sz="0" w:space="0" w:color="auto"/>
            <w:left w:val="none" w:sz="0" w:space="0" w:color="auto"/>
            <w:bottom w:val="none" w:sz="0" w:space="0" w:color="auto"/>
            <w:right w:val="none" w:sz="0" w:space="0" w:color="auto"/>
          </w:divBdr>
        </w:div>
        <w:div w:id="715472877">
          <w:marLeft w:val="0"/>
          <w:marRight w:val="0"/>
          <w:marTop w:val="0"/>
          <w:marBottom w:val="0"/>
          <w:divBdr>
            <w:top w:val="none" w:sz="0" w:space="0" w:color="auto"/>
            <w:left w:val="none" w:sz="0" w:space="0" w:color="auto"/>
            <w:bottom w:val="none" w:sz="0" w:space="0" w:color="auto"/>
            <w:right w:val="none" w:sz="0" w:space="0" w:color="auto"/>
          </w:divBdr>
        </w:div>
        <w:div w:id="1266885872">
          <w:marLeft w:val="0"/>
          <w:marRight w:val="0"/>
          <w:marTop w:val="0"/>
          <w:marBottom w:val="0"/>
          <w:divBdr>
            <w:top w:val="none" w:sz="0" w:space="0" w:color="auto"/>
            <w:left w:val="none" w:sz="0" w:space="0" w:color="auto"/>
            <w:bottom w:val="none" w:sz="0" w:space="0" w:color="auto"/>
            <w:right w:val="none" w:sz="0" w:space="0" w:color="auto"/>
          </w:divBdr>
        </w:div>
        <w:div w:id="1505634128">
          <w:marLeft w:val="0"/>
          <w:marRight w:val="0"/>
          <w:marTop w:val="0"/>
          <w:marBottom w:val="0"/>
          <w:divBdr>
            <w:top w:val="none" w:sz="0" w:space="0" w:color="auto"/>
            <w:left w:val="none" w:sz="0" w:space="0" w:color="auto"/>
            <w:bottom w:val="none" w:sz="0" w:space="0" w:color="auto"/>
            <w:right w:val="none" w:sz="0" w:space="0" w:color="auto"/>
          </w:divBdr>
        </w:div>
        <w:div w:id="1588617669">
          <w:marLeft w:val="0"/>
          <w:marRight w:val="0"/>
          <w:marTop w:val="0"/>
          <w:marBottom w:val="0"/>
          <w:divBdr>
            <w:top w:val="none" w:sz="0" w:space="0" w:color="auto"/>
            <w:left w:val="none" w:sz="0" w:space="0" w:color="auto"/>
            <w:bottom w:val="none" w:sz="0" w:space="0" w:color="auto"/>
            <w:right w:val="none" w:sz="0" w:space="0" w:color="auto"/>
          </w:divBdr>
        </w:div>
        <w:div w:id="1605111711">
          <w:marLeft w:val="0"/>
          <w:marRight w:val="0"/>
          <w:marTop w:val="0"/>
          <w:marBottom w:val="0"/>
          <w:divBdr>
            <w:top w:val="none" w:sz="0" w:space="0" w:color="auto"/>
            <w:left w:val="none" w:sz="0" w:space="0" w:color="auto"/>
            <w:bottom w:val="none" w:sz="0" w:space="0" w:color="auto"/>
            <w:right w:val="none" w:sz="0" w:space="0" w:color="auto"/>
          </w:divBdr>
        </w:div>
        <w:div w:id="1677416548">
          <w:marLeft w:val="0"/>
          <w:marRight w:val="0"/>
          <w:marTop w:val="0"/>
          <w:marBottom w:val="0"/>
          <w:divBdr>
            <w:top w:val="none" w:sz="0" w:space="0" w:color="auto"/>
            <w:left w:val="none" w:sz="0" w:space="0" w:color="auto"/>
            <w:bottom w:val="none" w:sz="0" w:space="0" w:color="auto"/>
            <w:right w:val="none" w:sz="0" w:space="0" w:color="auto"/>
          </w:divBdr>
        </w:div>
        <w:div w:id="1880823792">
          <w:marLeft w:val="0"/>
          <w:marRight w:val="0"/>
          <w:marTop w:val="0"/>
          <w:marBottom w:val="0"/>
          <w:divBdr>
            <w:top w:val="none" w:sz="0" w:space="0" w:color="auto"/>
            <w:left w:val="none" w:sz="0" w:space="0" w:color="auto"/>
            <w:bottom w:val="none" w:sz="0" w:space="0" w:color="auto"/>
            <w:right w:val="none" w:sz="0" w:space="0" w:color="auto"/>
          </w:divBdr>
        </w:div>
        <w:div w:id="1882084859">
          <w:marLeft w:val="0"/>
          <w:marRight w:val="0"/>
          <w:marTop w:val="0"/>
          <w:marBottom w:val="0"/>
          <w:divBdr>
            <w:top w:val="none" w:sz="0" w:space="0" w:color="auto"/>
            <w:left w:val="none" w:sz="0" w:space="0" w:color="auto"/>
            <w:bottom w:val="none" w:sz="0" w:space="0" w:color="auto"/>
            <w:right w:val="none" w:sz="0" w:space="0" w:color="auto"/>
          </w:divBdr>
        </w:div>
        <w:div w:id="2085955780">
          <w:marLeft w:val="0"/>
          <w:marRight w:val="0"/>
          <w:marTop w:val="0"/>
          <w:marBottom w:val="0"/>
          <w:divBdr>
            <w:top w:val="none" w:sz="0" w:space="0" w:color="auto"/>
            <w:left w:val="none" w:sz="0" w:space="0" w:color="auto"/>
            <w:bottom w:val="none" w:sz="0" w:space="0" w:color="auto"/>
            <w:right w:val="none" w:sz="0" w:space="0" w:color="auto"/>
          </w:divBdr>
        </w:div>
      </w:divsChild>
    </w:div>
    <w:div w:id="229384694">
      <w:bodyDiv w:val="1"/>
      <w:marLeft w:val="0"/>
      <w:marRight w:val="0"/>
      <w:marTop w:val="0"/>
      <w:marBottom w:val="0"/>
      <w:divBdr>
        <w:top w:val="none" w:sz="0" w:space="0" w:color="auto"/>
        <w:left w:val="none" w:sz="0" w:space="0" w:color="auto"/>
        <w:bottom w:val="none" w:sz="0" w:space="0" w:color="auto"/>
        <w:right w:val="none" w:sz="0" w:space="0" w:color="auto"/>
      </w:divBdr>
    </w:div>
    <w:div w:id="257952694">
      <w:bodyDiv w:val="1"/>
      <w:marLeft w:val="0"/>
      <w:marRight w:val="0"/>
      <w:marTop w:val="0"/>
      <w:marBottom w:val="0"/>
      <w:divBdr>
        <w:top w:val="none" w:sz="0" w:space="0" w:color="auto"/>
        <w:left w:val="none" w:sz="0" w:space="0" w:color="auto"/>
        <w:bottom w:val="none" w:sz="0" w:space="0" w:color="auto"/>
        <w:right w:val="none" w:sz="0" w:space="0" w:color="auto"/>
      </w:divBdr>
    </w:div>
    <w:div w:id="270743564">
      <w:bodyDiv w:val="1"/>
      <w:marLeft w:val="0"/>
      <w:marRight w:val="0"/>
      <w:marTop w:val="0"/>
      <w:marBottom w:val="0"/>
      <w:divBdr>
        <w:top w:val="none" w:sz="0" w:space="0" w:color="auto"/>
        <w:left w:val="none" w:sz="0" w:space="0" w:color="auto"/>
        <w:bottom w:val="none" w:sz="0" w:space="0" w:color="auto"/>
        <w:right w:val="none" w:sz="0" w:space="0" w:color="auto"/>
      </w:divBdr>
      <w:divsChild>
        <w:div w:id="387536176">
          <w:marLeft w:val="0"/>
          <w:marRight w:val="0"/>
          <w:marTop w:val="0"/>
          <w:marBottom w:val="0"/>
          <w:divBdr>
            <w:top w:val="none" w:sz="0" w:space="0" w:color="auto"/>
            <w:left w:val="none" w:sz="0" w:space="0" w:color="auto"/>
            <w:bottom w:val="none" w:sz="0" w:space="0" w:color="auto"/>
            <w:right w:val="none" w:sz="0" w:space="0" w:color="auto"/>
          </w:divBdr>
        </w:div>
        <w:div w:id="723019374">
          <w:marLeft w:val="0"/>
          <w:marRight w:val="0"/>
          <w:marTop w:val="0"/>
          <w:marBottom w:val="0"/>
          <w:divBdr>
            <w:top w:val="none" w:sz="0" w:space="0" w:color="auto"/>
            <w:left w:val="none" w:sz="0" w:space="0" w:color="auto"/>
            <w:bottom w:val="none" w:sz="0" w:space="0" w:color="auto"/>
            <w:right w:val="none" w:sz="0" w:space="0" w:color="auto"/>
          </w:divBdr>
        </w:div>
        <w:div w:id="911937981">
          <w:marLeft w:val="0"/>
          <w:marRight w:val="0"/>
          <w:marTop w:val="0"/>
          <w:marBottom w:val="0"/>
          <w:divBdr>
            <w:top w:val="none" w:sz="0" w:space="0" w:color="auto"/>
            <w:left w:val="none" w:sz="0" w:space="0" w:color="auto"/>
            <w:bottom w:val="none" w:sz="0" w:space="0" w:color="auto"/>
            <w:right w:val="none" w:sz="0" w:space="0" w:color="auto"/>
          </w:divBdr>
        </w:div>
        <w:div w:id="1143695847">
          <w:marLeft w:val="0"/>
          <w:marRight w:val="0"/>
          <w:marTop w:val="0"/>
          <w:marBottom w:val="0"/>
          <w:divBdr>
            <w:top w:val="none" w:sz="0" w:space="0" w:color="auto"/>
            <w:left w:val="none" w:sz="0" w:space="0" w:color="auto"/>
            <w:bottom w:val="none" w:sz="0" w:space="0" w:color="auto"/>
            <w:right w:val="none" w:sz="0" w:space="0" w:color="auto"/>
          </w:divBdr>
        </w:div>
        <w:div w:id="1273243011">
          <w:marLeft w:val="0"/>
          <w:marRight w:val="0"/>
          <w:marTop w:val="0"/>
          <w:marBottom w:val="0"/>
          <w:divBdr>
            <w:top w:val="none" w:sz="0" w:space="0" w:color="auto"/>
            <w:left w:val="none" w:sz="0" w:space="0" w:color="auto"/>
            <w:bottom w:val="none" w:sz="0" w:space="0" w:color="auto"/>
            <w:right w:val="none" w:sz="0" w:space="0" w:color="auto"/>
          </w:divBdr>
        </w:div>
        <w:div w:id="1740010550">
          <w:marLeft w:val="0"/>
          <w:marRight w:val="0"/>
          <w:marTop w:val="0"/>
          <w:marBottom w:val="0"/>
          <w:divBdr>
            <w:top w:val="none" w:sz="0" w:space="0" w:color="auto"/>
            <w:left w:val="none" w:sz="0" w:space="0" w:color="auto"/>
            <w:bottom w:val="none" w:sz="0" w:space="0" w:color="auto"/>
            <w:right w:val="none" w:sz="0" w:space="0" w:color="auto"/>
          </w:divBdr>
        </w:div>
        <w:div w:id="1810509980">
          <w:marLeft w:val="0"/>
          <w:marRight w:val="0"/>
          <w:marTop w:val="0"/>
          <w:marBottom w:val="0"/>
          <w:divBdr>
            <w:top w:val="none" w:sz="0" w:space="0" w:color="auto"/>
            <w:left w:val="none" w:sz="0" w:space="0" w:color="auto"/>
            <w:bottom w:val="none" w:sz="0" w:space="0" w:color="auto"/>
            <w:right w:val="none" w:sz="0" w:space="0" w:color="auto"/>
          </w:divBdr>
        </w:div>
        <w:div w:id="2039230771">
          <w:marLeft w:val="0"/>
          <w:marRight w:val="0"/>
          <w:marTop w:val="0"/>
          <w:marBottom w:val="0"/>
          <w:divBdr>
            <w:top w:val="none" w:sz="0" w:space="0" w:color="auto"/>
            <w:left w:val="none" w:sz="0" w:space="0" w:color="auto"/>
            <w:bottom w:val="none" w:sz="0" w:space="0" w:color="auto"/>
            <w:right w:val="none" w:sz="0" w:space="0" w:color="auto"/>
          </w:divBdr>
        </w:div>
      </w:divsChild>
    </w:div>
    <w:div w:id="328602463">
      <w:bodyDiv w:val="1"/>
      <w:marLeft w:val="0"/>
      <w:marRight w:val="0"/>
      <w:marTop w:val="0"/>
      <w:marBottom w:val="0"/>
      <w:divBdr>
        <w:top w:val="none" w:sz="0" w:space="0" w:color="auto"/>
        <w:left w:val="none" w:sz="0" w:space="0" w:color="auto"/>
        <w:bottom w:val="none" w:sz="0" w:space="0" w:color="auto"/>
        <w:right w:val="none" w:sz="0" w:space="0" w:color="auto"/>
      </w:divBdr>
    </w:div>
    <w:div w:id="352532023">
      <w:bodyDiv w:val="1"/>
      <w:marLeft w:val="0"/>
      <w:marRight w:val="0"/>
      <w:marTop w:val="0"/>
      <w:marBottom w:val="0"/>
      <w:divBdr>
        <w:top w:val="none" w:sz="0" w:space="0" w:color="auto"/>
        <w:left w:val="none" w:sz="0" w:space="0" w:color="auto"/>
        <w:bottom w:val="none" w:sz="0" w:space="0" w:color="auto"/>
        <w:right w:val="none" w:sz="0" w:space="0" w:color="auto"/>
      </w:divBdr>
      <w:divsChild>
        <w:div w:id="2014606177">
          <w:marLeft w:val="0"/>
          <w:marRight w:val="0"/>
          <w:marTop w:val="0"/>
          <w:marBottom w:val="0"/>
          <w:divBdr>
            <w:top w:val="none" w:sz="0" w:space="0" w:color="auto"/>
            <w:left w:val="none" w:sz="0" w:space="0" w:color="auto"/>
            <w:bottom w:val="none" w:sz="0" w:space="0" w:color="auto"/>
            <w:right w:val="none" w:sz="0" w:space="0" w:color="auto"/>
          </w:divBdr>
          <w:divsChild>
            <w:div w:id="2050252079">
              <w:marLeft w:val="0"/>
              <w:marRight w:val="0"/>
              <w:marTop w:val="0"/>
              <w:marBottom w:val="0"/>
              <w:divBdr>
                <w:top w:val="none" w:sz="0" w:space="0" w:color="auto"/>
                <w:left w:val="none" w:sz="0" w:space="0" w:color="auto"/>
                <w:bottom w:val="none" w:sz="0" w:space="0" w:color="auto"/>
                <w:right w:val="none" w:sz="0" w:space="0" w:color="auto"/>
              </w:divBdr>
              <w:divsChild>
                <w:div w:id="1799686922">
                  <w:marLeft w:val="0"/>
                  <w:marRight w:val="0"/>
                  <w:marTop w:val="0"/>
                  <w:marBottom w:val="0"/>
                  <w:divBdr>
                    <w:top w:val="none" w:sz="0" w:space="0" w:color="auto"/>
                    <w:left w:val="none" w:sz="0" w:space="0" w:color="auto"/>
                    <w:bottom w:val="none" w:sz="0" w:space="0" w:color="auto"/>
                    <w:right w:val="none" w:sz="0" w:space="0" w:color="auto"/>
                  </w:divBdr>
                  <w:divsChild>
                    <w:div w:id="1577857437">
                      <w:marLeft w:val="0"/>
                      <w:marRight w:val="0"/>
                      <w:marTop w:val="0"/>
                      <w:marBottom w:val="0"/>
                      <w:divBdr>
                        <w:top w:val="none" w:sz="0" w:space="0" w:color="auto"/>
                        <w:left w:val="none" w:sz="0" w:space="0" w:color="auto"/>
                        <w:bottom w:val="none" w:sz="0" w:space="0" w:color="auto"/>
                        <w:right w:val="none" w:sz="0" w:space="0" w:color="auto"/>
                      </w:divBdr>
                      <w:divsChild>
                        <w:div w:id="58332617">
                          <w:marLeft w:val="0"/>
                          <w:marRight w:val="0"/>
                          <w:marTop w:val="0"/>
                          <w:marBottom w:val="0"/>
                          <w:divBdr>
                            <w:top w:val="none" w:sz="0" w:space="0" w:color="auto"/>
                            <w:left w:val="none" w:sz="0" w:space="0" w:color="auto"/>
                            <w:bottom w:val="none" w:sz="0" w:space="0" w:color="auto"/>
                            <w:right w:val="none" w:sz="0" w:space="0" w:color="auto"/>
                          </w:divBdr>
                          <w:divsChild>
                            <w:div w:id="322398937">
                              <w:marLeft w:val="0"/>
                              <w:marRight w:val="0"/>
                              <w:marTop w:val="0"/>
                              <w:marBottom w:val="0"/>
                              <w:divBdr>
                                <w:top w:val="none" w:sz="0" w:space="0" w:color="auto"/>
                                <w:left w:val="none" w:sz="0" w:space="0" w:color="auto"/>
                                <w:bottom w:val="none" w:sz="0" w:space="0" w:color="auto"/>
                                <w:right w:val="none" w:sz="0" w:space="0" w:color="auto"/>
                              </w:divBdr>
                              <w:divsChild>
                                <w:div w:id="21631778">
                                  <w:marLeft w:val="0"/>
                                  <w:marRight w:val="0"/>
                                  <w:marTop w:val="0"/>
                                  <w:marBottom w:val="0"/>
                                  <w:divBdr>
                                    <w:top w:val="none" w:sz="0" w:space="0" w:color="auto"/>
                                    <w:left w:val="none" w:sz="0" w:space="0" w:color="auto"/>
                                    <w:bottom w:val="none" w:sz="0" w:space="0" w:color="auto"/>
                                    <w:right w:val="none" w:sz="0" w:space="0" w:color="auto"/>
                                  </w:divBdr>
                                  <w:divsChild>
                                    <w:div w:id="193412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96702">
                              <w:marLeft w:val="0"/>
                              <w:marRight w:val="0"/>
                              <w:marTop w:val="0"/>
                              <w:marBottom w:val="0"/>
                              <w:divBdr>
                                <w:top w:val="none" w:sz="0" w:space="0" w:color="auto"/>
                                <w:left w:val="none" w:sz="0" w:space="0" w:color="auto"/>
                                <w:bottom w:val="none" w:sz="0" w:space="0" w:color="auto"/>
                                <w:right w:val="none" w:sz="0" w:space="0" w:color="auto"/>
                              </w:divBdr>
                              <w:divsChild>
                                <w:div w:id="76974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8069278">
      <w:bodyDiv w:val="1"/>
      <w:marLeft w:val="0"/>
      <w:marRight w:val="0"/>
      <w:marTop w:val="0"/>
      <w:marBottom w:val="0"/>
      <w:divBdr>
        <w:top w:val="none" w:sz="0" w:space="0" w:color="auto"/>
        <w:left w:val="none" w:sz="0" w:space="0" w:color="auto"/>
        <w:bottom w:val="none" w:sz="0" w:space="0" w:color="auto"/>
        <w:right w:val="none" w:sz="0" w:space="0" w:color="auto"/>
      </w:divBdr>
    </w:div>
    <w:div w:id="400718822">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48277714">
      <w:bodyDiv w:val="1"/>
      <w:marLeft w:val="0"/>
      <w:marRight w:val="0"/>
      <w:marTop w:val="0"/>
      <w:marBottom w:val="0"/>
      <w:divBdr>
        <w:top w:val="none" w:sz="0" w:space="0" w:color="auto"/>
        <w:left w:val="none" w:sz="0" w:space="0" w:color="auto"/>
        <w:bottom w:val="none" w:sz="0" w:space="0" w:color="auto"/>
        <w:right w:val="none" w:sz="0" w:space="0" w:color="auto"/>
      </w:divBdr>
    </w:div>
    <w:div w:id="451216809">
      <w:bodyDiv w:val="1"/>
      <w:marLeft w:val="0"/>
      <w:marRight w:val="0"/>
      <w:marTop w:val="0"/>
      <w:marBottom w:val="0"/>
      <w:divBdr>
        <w:top w:val="none" w:sz="0" w:space="0" w:color="auto"/>
        <w:left w:val="none" w:sz="0" w:space="0" w:color="auto"/>
        <w:bottom w:val="none" w:sz="0" w:space="0" w:color="auto"/>
        <w:right w:val="none" w:sz="0" w:space="0" w:color="auto"/>
      </w:divBdr>
      <w:divsChild>
        <w:div w:id="14231909">
          <w:marLeft w:val="0"/>
          <w:marRight w:val="0"/>
          <w:marTop w:val="0"/>
          <w:marBottom w:val="0"/>
          <w:divBdr>
            <w:top w:val="none" w:sz="0" w:space="0" w:color="auto"/>
            <w:left w:val="none" w:sz="0" w:space="0" w:color="auto"/>
            <w:bottom w:val="none" w:sz="0" w:space="0" w:color="auto"/>
            <w:right w:val="none" w:sz="0" w:space="0" w:color="auto"/>
          </w:divBdr>
        </w:div>
        <w:div w:id="245581881">
          <w:marLeft w:val="0"/>
          <w:marRight w:val="0"/>
          <w:marTop w:val="0"/>
          <w:marBottom w:val="0"/>
          <w:divBdr>
            <w:top w:val="none" w:sz="0" w:space="0" w:color="auto"/>
            <w:left w:val="none" w:sz="0" w:space="0" w:color="auto"/>
            <w:bottom w:val="none" w:sz="0" w:space="0" w:color="auto"/>
            <w:right w:val="none" w:sz="0" w:space="0" w:color="auto"/>
          </w:divBdr>
        </w:div>
        <w:div w:id="419449263">
          <w:marLeft w:val="0"/>
          <w:marRight w:val="0"/>
          <w:marTop w:val="0"/>
          <w:marBottom w:val="0"/>
          <w:divBdr>
            <w:top w:val="none" w:sz="0" w:space="0" w:color="auto"/>
            <w:left w:val="none" w:sz="0" w:space="0" w:color="auto"/>
            <w:bottom w:val="none" w:sz="0" w:space="0" w:color="auto"/>
            <w:right w:val="none" w:sz="0" w:space="0" w:color="auto"/>
          </w:divBdr>
        </w:div>
        <w:div w:id="533494692">
          <w:marLeft w:val="0"/>
          <w:marRight w:val="0"/>
          <w:marTop w:val="0"/>
          <w:marBottom w:val="0"/>
          <w:divBdr>
            <w:top w:val="none" w:sz="0" w:space="0" w:color="auto"/>
            <w:left w:val="none" w:sz="0" w:space="0" w:color="auto"/>
            <w:bottom w:val="none" w:sz="0" w:space="0" w:color="auto"/>
            <w:right w:val="none" w:sz="0" w:space="0" w:color="auto"/>
          </w:divBdr>
        </w:div>
        <w:div w:id="695425751">
          <w:marLeft w:val="0"/>
          <w:marRight w:val="0"/>
          <w:marTop w:val="0"/>
          <w:marBottom w:val="0"/>
          <w:divBdr>
            <w:top w:val="none" w:sz="0" w:space="0" w:color="auto"/>
            <w:left w:val="none" w:sz="0" w:space="0" w:color="auto"/>
            <w:bottom w:val="none" w:sz="0" w:space="0" w:color="auto"/>
            <w:right w:val="none" w:sz="0" w:space="0" w:color="auto"/>
          </w:divBdr>
        </w:div>
        <w:div w:id="752626921">
          <w:marLeft w:val="0"/>
          <w:marRight w:val="0"/>
          <w:marTop w:val="0"/>
          <w:marBottom w:val="0"/>
          <w:divBdr>
            <w:top w:val="none" w:sz="0" w:space="0" w:color="auto"/>
            <w:left w:val="none" w:sz="0" w:space="0" w:color="auto"/>
            <w:bottom w:val="none" w:sz="0" w:space="0" w:color="auto"/>
            <w:right w:val="none" w:sz="0" w:space="0" w:color="auto"/>
          </w:divBdr>
        </w:div>
        <w:div w:id="1177816596">
          <w:marLeft w:val="0"/>
          <w:marRight w:val="0"/>
          <w:marTop w:val="0"/>
          <w:marBottom w:val="0"/>
          <w:divBdr>
            <w:top w:val="none" w:sz="0" w:space="0" w:color="auto"/>
            <w:left w:val="none" w:sz="0" w:space="0" w:color="auto"/>
            <w:bottom w:val="none" w:sz="0" w:space="0" w:color="auto"/>
            <w:right w:val="none" w:sz="0" w:space="0" w:color="auto"/>
          </w:divBdr>
        </w:div>
        <w:div w:id="1283923902">
          <w:marLeft w:val="0"/>
          <w:marRight w:val="0"/>
          <w:marTop w:val="0"/>
          <w:marBottom w:val="0"/>
          <w:divBdr>
            <w:top w:val="none" w:sz="0" w:space="0" w:color="auto"/>
            <w:left w:val="none" w:sz="0" w:space="0" w:color="auto"/>
            <w:bottom w:val="none" w:sz="0" w:space="0" w:color="auto"/>
            <w:right w:val="none" w:sz="0" w:space="0" w:color="auto"/>
          </w:divBdr>
        </w:div>
        <w:div w:id="1602303421">
          <w:marLeft w:val="0"/>
          <w:marRight w:val="0"/>
          <w:marTop w:val="0"/>
          <w:marBottom w:val="0"/>
          <w:divBdr>
            <w:top w:val="none" w:sz="0" w:space="0" w:color="auto"/>
            <w:left w:val="none" w:sz="0" w:space="0" w:color="auto"/>
            <w:bottom w:val="none" w:sz="0" w:space="0" w:color="auto"/>
            <w:right w:val="none" w:sz="0" w:space="0" w:color="auto"/>
          </w:divBdr>
        </w:div>
        <w:div w:id="2138791230">
          <w:marLeft w:val="0"/>
          <w:marRight w:val="0"/>
          <w:marTop w:val="0"/>
          <w:marBottom w:val="0"/>
          <w:divBdr>
            <w:top w:val="none" w:sz="0" w:space="0" w:color="auto"/>
            <w:left w:val="none" w:sz="0" w:space="0" w:color="auto"/>
            <w:bottom w:val="none" w:sz="0" w:space="0" w:color="auto"/>
            <w:right w:val="none" w:sz="0" w:space="0" w:color="auto"/>
          </w:divBdr>
        </w:div>
      </w:divsChild>
    </w:div>
    <w:div w:id="469634178">
      <w:bodyDiv w:val="1"/>
      <w:marLeft w:val="0"/>
      <w:marRight w:val="0"/>
      <w:marTop w:val="0"/>
      <w:marBottom w:val="0"/>
      <w:divBdr>
        <w:top w:val="none" w:sz="0" w:space="0" w:color="auto"/>
        <w:left w:val="none" w:sz="0" w:space="0" w:color="auto"/>
        <w:bottom w:val="none" w:sz="0" w:space="0" w:color="auto"/>
        <w:right w:val="none" w:sz="0" w:space="0" w:color="auto"/>
      </w:divBdr>
      <w:divsChild>
        <w:div w:id="862475206">
          <w:marLeft w:val="0"/>
          <w:marRight w:val="0"/>
          <w:marTop w:val="0"/>
          <w:marBottom w:val="0"/>
          <w:divBdr>
            <w:top w:val="none" w:sz="0" w:space="0" w:color="auto"/>
            <w:left w:val="none" w:sz="0" w:space="0" w:color="auto"/>
            <w:bottom w:val="none" w:sz="0" w:space="0" w:color="auto"/>
            <w:right w:val="none" w:sz="0" w:space="0" w:color="auto"/>
          </w:divBdr>
        </w:div>
        <w:div w:id="925918737">
          <w:marLeft w:val="0"/>
          <w:marRight w:val="0"/>
          <w:marTop w:val="0"/>
          <w:marBottom w:val="0"/>
          <w:divBdr>
            <w:top w:val="none" w:sz="0" w:space="0" w:color="auto"/>
            <w:left w:val="none" w:sz="0" w:space="0" w:color="auto"/>
            <w:bottom w:val="none" w:sz="0" w:space="0" w:color="auto"/>
            <w:right w:val="none" w:sz="0" w:space="0" w:color="auto"/>
          </w:divBdr>
        </w:div>
        <w:div w:id="1212379757">
          <w:marLeft w:val="0"/>
          <w:marRight w:val="0"/>
          <w:marTop w:val="0"/>
          <w:marBottom w:val="0"/>
          <w:divBdr>
            <w:top w:val="none" w:sz="0" w:space="0" w:color="auto"/>
            <w:left w:val="none" w:sz="0" w:space="0" w:color="auto"/>
            <w:bottom w:val="none" w:sz="0" w:space="0" w:color="auto"/>
            <w:right w:val="none" w:sz="0" w:space="0" w:color="auto"/>
          </w:divBdr>
        </w:div>
        <w:div w:id="1793328276">
          <w:marLeft w:val="0"/>
          <w:marRight w:val="0"/>
          <w:marTop w:val="0"/>
          <w:marBottom w:val="0"/>
          <w:divBdr>
            <w:top w:val="none" w:sz="0" w:space="0" w:color="auto"/>
            <w:left w:val="none" w:sz="0" w:space="0" w:color="auto"/>
            <w:bottom w:val="none" w:sz="0" w:space="0" w:color="auto"/>
            <w:right w:val="none" w:sz="0" w:space="0" w:color="auto"/>
          </w:divBdr>
        </w:div>
        <w:div w:id="1832402613">
          <w:marLeft w:val="0"/>
          <w:marRight w:val="0"/>
          <w:marTop w:val="0"/>
          <w:marBottom w:val="0"/>
          <w:divBdr>
            <w:top w:val="none" w:sz="0" w:space="0" w:color="auto"/>
            <w:left w:val="none" w:sz="0" w:space="0" w:color="auto"/>
            <w:bottom w:val="none" w:sz="0" w:space="0" w:color="auto"/>
            <w:right w:val="none" w:sz="0" w:space="0" w:color="auto"/>
          </w:divBdr>
        </w:div>
        <w:div w:id="2017267854">
          <w:marLeft w:val="0"/>
          <w:marRight w:val="0"/>
          <w:marTop w:val="0"/>
          <w:marBottom w:val="0"/>
          <w:divBdr>
            <w:top w:val="none" w:sz="0" w:space="0" w:color="auto"/>
            <w:left w:val="none" w:sz="0" w:space="0" w:color="auto"/>
            <w:bottom w:val="none" w:sz="0" w:space="0" w:color="auto"/>
            <w:right w:val="none" w:sz="0" w:space="0" w:color="auto"/>
          </w:divBdr>
        </w:div>
      </w:divsChild>
    </w:div>
    <w:div w:id="478349149">
      <w:bodyDiv w:val="1"/>
      <w:marLeft w:val="0"/>
      <w:marRight w:val="0"/>
      <w:marTop w:val="0"/>
      <w:marBottom w:val="0"/>
      <w:divBdr>
        <w:top w:val="none" w:sz="0" w:space="0" w:color="auto"/>
        <w:left w:val="none" w:sz="0" w:space="0" w:color="auto"/>
        <w:bottom w:val="none" w:sz="0" w:space="0" w:color="auto"/>
        <w:right w:val="none" w:sz="0" w:space="0" w:color="auto"/>
      </w:divBdr>
    </w:div>
    <w:div w:id="481697097">
      <w:bodyDiv w:val="1"/>
      <w:marLeft w:val="0"/>
      <w:marRight w:val="0"/>
      <w:marTop w:val="0"/>
      <w:marBottom w:val="0"/>
      <w:divBdr>
        <w:top w:val="none" w:sz="0" w:space="0" w:color="auto"/>
        <w:left w:val="none" w:sz="0" w:space="0" w:color="auto"/>
        <w:bottom w:val="none" w:sz="0" w:space="0" w:color="auto"/>
        <w:right w:val="none" w:sz="0" w:space="0" w:color="auto"/>
      </w:divBdr>
    </w:div>
    <w:div w:id="485902119">
      <w:bodyDiv w:val="1"/>
      <w:marLeft w:val="0"/>
      <w:marRight w:val="0"/>
      <w:marTop w:val="0"/>
      <w:marBottom w:val="0"/>
      <w:divBdr>
        <w:top w:val="none" w:sz="0" w:space="0" w:color="auto"/>
        <w:left w:val="none" w:sz="0" w:space="0" w:color="auto"/>
        <w:bottom w:val="none" w:sz="0" w:space="0" w:color="auto"/>
        <w:right w:val="none" w:sz="0" w:space="0" w:color="auto"/>
      </w:divBdr>
    </w:div>
    <w:div w:id="503323650">
      <w:bodyDiv w:val="1"/>
      <w:marLeft w:val="0"/>
      <w:marRight w:val="0"/>
      <w:marTop w:val="0"/>
      <w:marBottom w:val="0"/>
      <w:divBdr>
        <w:top w:val="none" w:sz="0" w:space="0" w:color="auto"/>
        <w:left w:val="none" w:sz="0" w:space="0" w:color="auto"/>
        <w:bottom w:val="none" w:sz="0" w:space="0" w:color="auto"/>
        <w:right w:val="none" w:sz="0" w:space="0" w:color="auto"/>
      </w:divBdr>
    </w:div>
    <w:div w:id="508059561">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24252124">
      <w:bodyDiv w:val="1"/>
      <w:marLeft w:val="0"/>
      <w:marRight w:val="0"/>
      <w:marTop w:val="0"/>
      <w:marBottom w:val="0"/>
      <w:divBdr>
        <w:top w:val="none" w:sz="0" w:space="0" w:color="auto"/>
        <w:left w:val="none" w:sz="0" w:space="0" w:color="auto"/>
        <w:bottom w:val="none" w:sz="0" w:space="0" w:color="auto"/>
        <w:right w:val="none" w:sz="0" w:space="0" w:color="auto"/>
      </w:divBdr>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61016446">
      <w:bodyDiv w:val="1"/>
      <w:marLeft w:val="0"/>
      <w:marRight w:val="0"/>
      <w:marTop w:val="0"/>
      <w:marBottom w:val="0"/>
      <w:divBdr>
        <w:top w:val="none" w:sz="0" w:space="0" w:color="auto"/>
        <w:left w:val="none" w:sz="0" w:space="0" w:color="auto"/>
        <w:bottom w:val="none" w:sz="0" w:space="0" w:color="auto"/>
        <w:right w:val="none" w:sz="0" w:space="0" w:color="auto"/>
      </w:divBdr>
      <w:divsChild>
        <w:div w:id="22679392">
          <w:marLeft w:val="0"/>
          <w:marRight w:val="0"/>
          <w:marTop w:val="0"/>
          <w:marBottom w:val="0"/>
          <w:divBdr>
            <w:top w:val="none" w:sz="0" w:space="0" w:color="auto"/>
            <w:left w:val="none" w:sz="0" w:space="0" w:color="auto"/>
            <w:bottom w:val="none" w:sz="0" w:space="0" w:color="auto"/>
            <w:right w:val="none" w:sz="0" w:space="0" w:color="auto"/>
          </w:divBdr>
        </w:div>
        <w:div w:id="926966606">
          <w:marLeft w:val="0"/>
          <w:marRight w:val="0"/>
          <w:marTop w:val="0"/>
          <w:marBottom w:val="0"/>
          <w:divBdr>
            <w:top w:val="none" w:sz="0" w:space="0" w:color="auto"/>
            <w:left w:val="none" w:sz="0" w:space="0" w:color="auto"/>
            <w:bottom w:val="none" w:sz="0" w:space="0" w:color="auto"/>
            <w:right w:val="none" w:sz="0" w:space="0" w:color="auto"/>
          </w:divBdr>
        </w:div>
        <w:div w:id="1488397531">
          <w:marLeft w:val="0"/>
          <w:marRight w:val="0"/>
          <w:marTop w:val="0"/>
          <w:marBottom w:val="0"/>
          <w:divBdr>
            <w:top w:val="none" w:sz="0" w:space="0" w:color="auto"/>
            <w:left w:val="none" w:sz="0" w:space="0" w:color="auto"/>
            <w:bottom w:val="none" w:sz="0" w:space="0" w:color="auto"/>
            <w:right w:val="none" w:sz="0" w:space="0" w:color="auto"/>
          </w:divBdr>
        </w:div>
        <w:div w:id="1959331703">
          <w:marLeft w:val="0"/>
          <w:marRight w:val="0"/>
          <w:marTop w:val="0"/>
          <w:marBottom w:val="0"/>
          <w:divBdr>
            <w:top w:val="none" w:sz="0" w:space="0" w:color="auto"/>
            <w:left w:val="none" w:sz="0" w:space="0" w:color="auto"/>
            <w:bottom w:val="none" w:sz="0" w:space="0" w:color="auto"/>
            <w:right w:val="none" w:sz="0" w:space="0" w:color="auto"/>
          </w:divBdr>
        </w:div>
        <w:div w:id="1995599066">
          <w:marLeft w:val="0"/>
          <w:marRight w:val="0"/>
          <w:marTop w:val="0"/>
          <w:marBottom w:val="0"/>
          <w:divBdr>
            <w:top w:val="none" w:sz="0" w:space="0" w:color="auto"/>
            <w:left w:val="none" w:sz="0" w:space="0" w:color="auto"/>
            <w:bottom w:val="none" w:sz="0" w:space="0" w:color="auto"/>
            <w:right w:val="none" w:sz="0" w:space="0" w:color="auto"/>
          </w:divBdr>
        </w:div>
      </w:divsChild>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16521649">
      <w:bodyDiv w:val="1"/>
      <w:marLeft w:val="0"/>
      <w:marRight w:val="0"/>
      <w:marTop w:val="0"/>
      <w:marBottom w:val="0"/>
      <w:divBdr>
        <w:top w:val="none" w:sz="0" w:space="0" w:color="auto"/>
        <w:left w:val="none" w:sz="0" w:space="0" w:color="auto"/>
        <w:bottom w:val="none" w:sz="0" w:space="0" w:color="auto"/>
        <w:right w:val="none" w:sz="0" w:space="0" w:color="auto"/>
      </w:divBdr>
    </w:div>
    <w:div w:id="646786569">
      <w:bodyDiv w:val="1"/>
      <w:marLeft w:val="0"/>
      <w:marRight w:val="0"/>
      <w:marTop w:val="0"/>
      <w:marBottom w:val="0"/>
      <w:divBdr>
        <w:top w:val="none" w:sz="0" w:space="0" w:color="auto"/>
        <w:left w:val="none" w:sz="0" w:space="0" w:color="auto"/>
        <w:bottom w:val="none" w:sz="0" w:space="0" w:color="auto"/>
        <w:right w:val="none" w:sz="0" w:space="0" w:color="auto"/>
      </w:divBdr>
    </w:div>
    <w:div w:id="653686577">
      <w:bodyDiv w:val="1"/>
      <w:marLeft w:val="0"/>
      <w:marRight w:val="0"/>
      <w:marTop w:val="0"/>
      <w:marBottom w:val="0"/>
      <w:divBdr>
        <w:top w:val="none" w:sz="0" w:space="0" w:color="auto"/>
        <w:left w:val="none" w:sz="0" w:space="0" w:color="auto"/>
        <w:bottom w:val="none" w:sz="0" w:space="0" w:color="auto"/>
        <w:right w:val="none" w:sz="0" w:space="0" w:color="auto"/>
      </w:divBdr>
    </w:div>
    <w:div w:id="679937784">
      <w:bodyDiv w:val="1"/>
      <w:marLeft w:val="0"/>
      <w:marRight w:val="0"/>
      <w:marTop w:val="0"/>
      <w:marBottom w:val="0"/>
      <w:divBdr>
        <w:top w:val="none" w:sz="0" w:space="0" w:color="auto"/>
        <w:left w:val="none" w:sz="0" w:space="0" w:color="auto"/>
        <w:bottom w:val="none" w:sz="0" w:space="0" w:color="auto"/>
        <w:right w:val="none" w:sz="0" w:space="0" w:color="auto"/>
      </w:divBdr>
      <w:divsChild>
        <w:div w:id="1948536882">
          <w:marLeft w:val="0"/>
          <w:marRight w:val="0"/>
          <w:marTop w:val="0"/>
          <w:marBottom w:val="0"/>
          <w:divBdr>
            <w:top w:val="none" w:sz="0" w:space="0" w:color="auto"/>
            <w:left w:val="none" w:sz="0" w:space="0" w:color="auto"/>
            <w:bottom w:val="none" w:sz="0" w:space="0" w:color="auto"/>
            <w:right w:val="none" w:sz="0" w:space="0" w:color="auto"/>
          </w:divBdr>
        </w:div>
        <w:div w:id="2060275507">
          <w:marLeft w:val="0"/>
          <w:marRight w:val="0"/>
          <w:marTop w:val="0"/>
          <w:marBottom w:val="0"/>
          <w:divBdr>
            <w:top w:val="none" w:sz="0" w:space="0" w:color="auto"/>
            <w:left w:val="none" w:sz="0" w:space="0" w:color="auto"/>
            <w:bottom w:val="none" w:sz="0" w:space="0" w:color="auto"/>
            <w:right w:val="none" w:sz="0" w:space="0" w:color="auto"/>
          </w:divBdr>
        </w:div>
      </w:divsChild>
    </w:div>
    <w:div w:id="745766483">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770975366">
      <w:bodyDiv w:val="1"/>
      <w:marLeft w:val="0"/>
      <w:marRight w:val="0"/>
      <w:marTop w:val="0"/>
      <w:marBottom w:val="0"/>
      <w:divBdr>
        <w:top w:val="none" w:sz="0" w:space="0" w:color="auto"/>
        <w:left w:val="none" w:sz="0" w:space="0" w:color="auto"/>
        <w:bottom w:val="none" w:sz="0" w:space="0" w:color="auto"/>
        <w:right w:val="none" w:sz="0" w:space="0" w:color="auto"/>
      </w:divBdr>
    </w:div>
    <w:div w:id="850221327">
      <w:bodyDiv w:val="1"/>
      <w:marLeft w:val="0"/>
      <w:marRight w:val="0"/>
      <w:marTop w:val="0"/>
      <w:marBottom w:val="0"/>
      <w:divBdr>
        <w:top w:val="none" w:sz="0" w:space="0" w:color="auto"/>
        <w:left w:val="none" w:sz="0" w:space="0" w:color="auto"/>
        <w:bottom w:val="none" w:sz="0" w:space="0" w:color="auto"/>
        <w:right w:val="none" w:sz="0" w:space="0" w:color="auto"/>
      </w:divBdr>
      <w:divsChild>
        <w:div w:id="1349792583">
          <w:marLeft w:val="0"/>
          <w:marRight w:val="0"/>
          <w:marTop w:val="0"/>
          <w:marBottom w:val="0"/>
          <w:divBdr>
            <w:top w:val="none" w:sz="0" w:space="0" w:color="auto"/>
            <w:left w:val="none" w:sz="0" w:space="0" w:color="auto"/>
            <w:bottom w:val="none" w:sz="0" w:space="0" w:color="auto"/>
            <w:right w:val="none" w:sz="0" w:space="0" w:color="auto"/>
          </w:divBdr>
        </w:div>
        <w:div w:id="1720324366">
          <w:marLeft w:val="0"/>
          <w:marRight w:val="0"/>
          <w:marTop w:val="0"/>
          <w:marBottom w:val="0"/>
          <w:divBdr>
            <w:top w:val="none" w:sz="0" w:space="0" w:color="auto"/>
            <w:left w:val="none" w:sz="0" w:space="0" w:color="auto"/>
            <w:bottom w:val="none" w:sz="0" w:space="0" w:color="auto"/>
            <w:right w:val="none" w:sz="0" w:space="0" w:color="auto"/>
          </w:divBdr>
        </w:div>
      </w:divsChild>
    </w:div>
    <w:div w:id="898399858">
      <w:bodyDiv w:val="1"/>
      <w:marLeft w:val="0"/>
      <w:marRight w:val="0"/>
      <w:marTop w:val="0"/>
      <w:marBottom w:val="0"/>
      <w:divBdr>
        <w:top w:val="none" w:sz="0" w:space="0" w:color="auto"/>
        <w:left w:val="none" w:sz="0" w:space="0" w:color="auto"/>
        <w:bottom w:val="none" w:sz="0" w:space="0" w:color="auto"/>
        <w:right w:val="none" w:sz="0" w:space="0" w:color="auto"/>
      </w:divBdr>
      <w:divsChild>
        <w:div w:id="1095443897">
          <w:marLeft w:val="1440"/>
          <w:marRight w:val="0"/>
          <w:marTop w:val="0"/>
          <w:marBottom w:val="0"/>
          <w:divBdr>
            <w:top w:val="none" w:sz="0" w:space="0" w:color="auto"/>
            <w:left w:val="none" w:sz="0" w:space="0" w:color="auto"/>
            <w:bottom w:val="none" w:sz="0" w:space="0" w:color="auto"/>
            <w:right w:val="none" w:sz="0" w:space="0" w:color="auto"/>
          </w:divBdr>
        </w:div>
      </w:divsChild>
    </w:div>
    <w:div w:id="905409149">
      <w:bodyDiv w:val="1"/>
      <w:marLeft w:val="0"/>
      <w:marRight w:val="0"/>
      <w:marTop w:val="0"/>
      <w:marBottom w:val="0"/>
      <w:divBdr>
        <w:top w:val="none" w:sz="0" w:space="0" w:color="auto"/>
        <w:left w:val="none" w:sz="0" w:space="0" w:color="auto"/>
        <w:bottom w:val="none" w:sz="0" w:space="0" w:color="auto"/>
        <w:right w:val="none" w:sz="0" w:space="0" w:color="auto"/>
      </w:divBdr>
    </w:div>
    <w:div w:id="942882974">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967665755">
      <w:bodyDiv w:val="1"/>
      <w:marLeft w:val="0"/>
      <w:marRight w:val="0"/>
      <w:marTop w:val="0"/>
      <w:marBottom w:val="0"/>
      <w:divBdr>
        <w:top w:val="none" w:sz="0" w:space="0" w:color="auto"/>
        <w:left w:val="none" w:sz="0" w:space="0" w:color="auto"/>
        <w:bottom w:val="none" w:sz="0" w:space="0" w:color="auto"/>
        <w:right w:val="none" w:sz="0" w:space="0" w:color="auto"/>
      </w:divBdr>
      <w:divsChild>
        <w:div w:id="191843288">
          <w:marLeft w:val="0"/>
          <w:marRight w:val="0"/>
          <w:marTop w:val="0"/>
          <w:marBottom w:val="0"/>
          <w:divBdr>
            <w:top w:val="none" w:sz="0" w:space="0" w:color="auto"/>
            <w:left w:val="none" w:sz="0" w:space="0" w:color="auto"/>
            <w:bottom w:val="none" w:sz="0" w:space="0" w:color="auto"/>
            <w:right w:val="none" w:sz="0" w:space="0" w:color="auto"/>
          </w:divBdr>
        </w:div>
        <w:div w:id="248005275">
          <w:marLeft w:val="0"/>
          <w:marRight w:val="0"/>
          <w:marTop w:val="0"/>
          <w:marBottom w:val="0"/>
          <w:divBdr>
            <w:top w:val="none" w:sz="0" w:space="0" w:color="auto"/>
            <w:left w:val="none" w:sz="0" w:space="0" w:color="auto"/>
            <w:bottom w:val="none" w:sz="0" w:space="0" w:color="auto"/>
            <w:right w:val="none" w:sz="0" w:space="0" w:color="auto"/>
          </w:divBdr>
        </w:div>
        <w:div w:id="875894348">
          <w:marLeft w:val="0"/>
          <w:marRight w:val="0"/>
          <w:marTop w:val="0"/>
          <w:marBottom w:val="0"/>
          <w:divBdr>
            <w:top w:val="none" w:sz="0" w:space="0" w:color="auto"/>
            <w:left w:val="none" w:sz="0" w:space="0" w:color="auto"/>
            <w:bottom w:val="none" w:sz="0" w:space="0" w:color="auto"/>
            <w:right w:val="none" w:sz="0" w:space="0" w:color="auto"/>
          </w:divBdr>
        </w:div>
        <w:div w:id="1168980158">
          <w:marLeft w:val="0"/>
          <w:marRight w:val="0"/>
          <w:marTop w:val="0"/>
          <w:marBottom w:val="0"/>
          <w:divBdr>
            <w:top w:val="none" w:sz="0" w:space="0" w:color="auto"/>
            <w:left w:val="none" w:sz="0" w:space="0" w:color="auto"/>
            <w:bottom w:val="none" w:sz="0" w:space="0" w:color="auto"/>
            <w:right w:val="none" w:sz="0" w:space="0" w:color="auto"/>
          </w:divBdr>
        </w:div>
        <w:div w:id="1304459037">
          <w:marLeft w:val="0"/>
          <w:marRight w:val="0"/>
          <w:marTop w:val="0"/>
          <w:marBottom w:val="0"/>
          <w:divBdr>
            <w:top w:val="none" w:sz="0" w:space="0" w:color="auto"/>
            <w:left w:val="none" w:sz="0" w:space="0" w:color="auto"/>
            <w:bottom w:val="none" w:sz="0" w:space="0" w:color="auto"/>
            <w:right w:val="none" w:sz="0" w:space="0" w:color="auto"/>
          </w:divBdr>
        </w:div>
        <w:div w:id="1465344407">
          <w:marLeft w:val="0"/>
          <w:marRight w:val="0"/>
          <w:marTop w:val="0"/>
          <w:marBottom w:val="0"/>
          <w:divBdr>
            <w:top w:val="none" w:sz="0" w:space="0" w:color="auto"/>
            <w:left w:val="none" w:sz="0" w:space="0" w:color="auto"/>
            <w:bottom w:val="none" w:sz="0" w:space="0" w:color="auto"/>
            <w:right w:val="none" w:sz="0" w:space="0" w:color="auto"/>
          </w:divBdr>
        </w:div>
        <w:div w:id="1859611807">
          <w:marLeft w:val="0"/>
          <w:marRight w:val="0"/>
          <w:marTop w:val="0"/>
          <w:marBottom w:val="0"/>
          <w:divBdr>
            <w:top w:val="none" w:sz="0" w:space="0" w:color="auto"/>
            <w:left w:val="none" w:sz="0" w:space="0" w:color="auto"/>
            <w:bottom w:val="none" w:sz="0" w:space="0" w:color="auto"/>
            <w:right w:val="none" w:sz="0" w:space="0" w:color="auto"/>
          </w:divBdr>
        </w:div>
        <w:div w:id="1867712196">
          <w:marLeft w:val="0"/>
          <w:marRight w:val="0"/>
          <w:marTop w:val="0"/>
          <w:marBottom w:val="0"/>
          <w:divBdr>
            <w:top w:val="none" w:sz="0" w:space="0" w:color="auto"/>
            <w:left w:val="none" w:sz="0" w:space="0" w:color="auto"/>
            <w:bottom w:val="none" w:sz="0" w:space="0" w:color="auto"/>
            <w:right w:val="none" w:sz="0" w:space="0" w:color="auto"/>
          </w:divBdr>
        </w:div>
        <w:div w:id="1916472489">
          <w:marLeft w:val="0"/>
          <w:marRight w:val="0"/>
          <w:marTop w:val="0"/>
          <w:marBottom w:val="0"/>
          <w:divBdr>
            <w:top w:val="none" w:sz="0" w:space="0" w:color="auto"/>
            <w:left w:val="none" w:sz="0" w:space="0" w:color="auto"/>
            <w:bottom w:val="none" w:sz="0" w:space="0" w:color="auto"/>
            <w:right w:val="none" w:sz="0" w:space="0" w:color="auto"/>
          </w:divBdr>
        </w:div>
        <w:div w:id="2110617558">
          <w:marLeft w:val="0"/>
          <w:marRight w:val="0"/>
          <w:marTop w:val="0"/>
          <w:marBottom w:val="0"/>
          <w:divBdr>
            <w:top w:val="none" w:sz="0" w:space="0" w:color="auto"/>
            <w:left w:val="none" w:sz="0" w:space="0" w:color="auto"/>
            <w:bottom w:val="none" w:sz="0" w:space="0" w:color="auto"/>
            <w:right w:val="none" w:sz="0" w:space="0" w:color="auto"/>
          </w:divBdr>
        </w:div>
      </w:divsChild>
    </w:div>
    <w:div w:id="1014110765">
      <w:bodyDiv w:val="1"/>
      <w:marLeft w:val="0"/>
      <w:marRight w:val="0"/>
      <w:marTop w:val="0"/>
      <w:marBottom w:val="0"/>
      <w:divBdr>
        <w:top w:val="none" w:sz="0" w:space="0" w:color="auto"/>
        <w:left w:val="none" w:sz="0" w:space="0" w:color="auto"/>
        <w:bottom w:val="none" w:sz="0" w:space="0" w:color="auto"/>
        <w:right w:val="none" w:sz="0" w:space="0" w:color="auto"/>
      </w:divBdr>
    </w:div>
    <w:div w:id="1065761095">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100489731">
      <w:bodyDiv w:val="1"/>
      <w:marLeft w:val="0"/>
      <w:marRight w:val="0"/>
      <w:marTop w:val="0"/>
      <w:marBottom w:val="0"/>
      <w:divBdr>
        <w:top w:val="none" w:sz="0" w:space="0" w:color="auto"/>
        <w:left w:val="none" w:sz="0" w:space="0" w:color="auto"/>
        <w:bottom w:val="none" w:sz="0" w:space="0" w:color="auto"/>
        <w:right w:val="none" w:sz="0" w:space="0" w:color="auto"/>
      </w:divBdr>
    </w:div>
    <w:div w:id="1172179486">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1909257">
      <w:bodyDiv w:val="1"/>
      <w:marLeft w:val="0"/>
      <w:marRight w:val="0"/>
      <w:marTop w:val="0"/>
      <w:marBottom w:val="0"/>
      <w:divBdr>
        <w:top w:val="none" w:sz="0" w:space="0" w:color="auto"/>
        <w:left w:val="none" w:sz="0" w:space="0" w:color="auto"/>
        <w:bottom w:val="none" w:sz="0" w:space="0" w:color="auto"/>
        <w:right w:val="none" w:sz="0" w:space="0" w:color="auto"/>
      </w:divBdr>
    </w:div>
    <w:div w:id="1243294553">
      <w:bodyDiv w:val="1"/>
      <w:marLeft w:val="0"/>
      <w:marRight w:val="0"/>
      <w:marTop w:val="0"/>
      <w:marBottom w:val="0"/>
      <w:divBdr>
        <w:top w:val="none" w:sz="0" w:space="0" w:color="auto"/>
        <w:left w:val="none" w:sz="0" w:space="0" w:color="auto"/>
        <w:bottom w:val="none" w:sz="0" w:space="0" w:color="auto"/>
        <w:right w:val="none" w:sz="0" w:space="0" w:color="auto"/>
      </w:divBdr>
    </w:div>
    <w:div w:id="1298145322">
      <w:bodyDiv w:val="1"/>
      <w:marLeft w:val="0"/>
      <w:marRight w:val="0"/>
      <w:marTop w:val="0"/>
      <w:marBottom w:val="0"/>
      <w:divBdr>
        <w:top w:val="none" w:sz="0" w:space="0" w:color="auto"/>
        <w:left w:val="none" w:sz="0" w:space="0" w:color="auto"/>
        <w:bottom w:val="none" w:sz="0" w:space="0" w:color="auto"/>
        <w:right w:val="none" w:sz="0" w:space="0" w:color="auto"/>
      </w:divBdr>
    </w:div>
    <w:div w:id="1307510188">
      <w:bodyDiv w:val="1"/>
      <w:marLeft w:val="0"/>
      <w:marRight w:val="0"/>
      <w:marTop w:val="0"/>
      <w:marBottom w:val="0"/>
      <w:divBdr>
        <w:top w:val="none" w:sz="0" w:space="0" w:color="auto"/>
        <w:left w:val="none" w:sz="0" w:space="0" w:color="auto"/>
        <w:bottom w:val="none" w:sz="0" w:space="0" w:color="auto"/>
        <w:right w:val="none" w:sz="0" w:space="0" w:color="auto"/>
      </w:divBdr>
    </w:div>
    <w:div w:id="1313100684">
      <w:bodyDiv w:val="1"/>
      <w:marLeft w:val="0"/>
      <w:marRight w:val="0"/>
      <w:marTop w:val="0"/>
      <w:marBottom w:val="0"/>
      <w:divBdr>
        <w:top w:val="none" w:sz="0" w:space="0" w:color="auto"/>
        <w:left w:val="none" w:sz="0" w:space="0" w:color="auto"/>
        <w:bottom w:val="none" w:sz="0" w:space="0" w:color="auto"/>
        <w:right w:val="none" w:sz="0" w:space="0" w:color="auto"/>
      </w:divBdr>
    </w:div>
    <w:div w:id="1322343606">
      <w:bodyDiv w:val="1"/>
      <w:marLeft w:val="0"/>
      <w:marRight w:val="0"/>
      <w:marTop w:val="0"/>
      <w:marBottom w:val="0"/>
      <w:divBdr>
        <w:top w:val="none" w:sz="0" w:space="0" w:color="auto"/>
        <w:left w:val="none" w:sz="0" w:space="0" w:color="auto"/>
        <w:bottom w:val="none" w:sz="0" w:space="0" w:color="auto"/>
        <w:right w:val="none" w:sz="0" w:space="0" w:color="auto"/>
      </w:divBdr>
    </w:div>
    <w:div w:id="132632251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81586205">
      <w:bodyDiv w:val="1"/>
      <w:marLeft w:val="0"/>
      <w:marRight w:val="0"/>
      <w:marTop w:val="0"/>
      <w:marBottom w:val="0"/>
      <w:divBdr>
        <w:top w:val="none" w:sz="0" w:space="0" w:color="auto"/>
        <w:left w:val="none" w:sz="0" w:space="0" w:color="auto"/>
        <w:bottom w:val="none" w:sz="0" w:space="0" w:color="auto"/>
        <w:right w:val="none" w:sz="0" w:space="0" w:color="auto"/>
      </w:divBdr>
    </w:div>
    <w:div w:id="1402630613">
      <w:bodyDiv w:val="1"/>
      <w:marLeft w:val="0"/>
      <w:marRight w:val="0"/>
      <w:marTop w:val="0"/>
      <w:marBottom w:val="0"/>
      <w:divBdr>
        <w:top w:val="none" w:sz="0" w:space="0" w:color="auto"/>
        <w:left w:val="none" w:sz="0" w:space="0" w:color="auto"/>
        <w:bottom w:val="none" w:sz="0" w:space="0" w:color="auto"/>
        <w:right w:val="none" w:sz="0" w:space="0" w:color="auto"/>
      </w:divBdr>
    </w:div>
    <w:div w:id="1422218213">
      <w:bodyDiv w:val="1"/>
      <w:marLeft w:val="0"/>
      <w:marRight w:val="0"/>
      <w:marTop w:val="0"/>
      <w:marBottom w:val="0"/>
      <w:divBdr>
        <w:top w:val="none" w:sz="0" w:space="0" w:color="auto"/>
        <w:left w:val="none" w:sz="0" w:space="0" w:color="auto"/>
        <w:bottom w:val="none" w:sz="0" w:space="0" w:color="auto"/>
        <w:right w:val="none" w:sz="0" w:space="0" w:color="auto"/>
      </w:divBdr>
      <w:divsChild>
        <w:div w:id="604314431">
          <w:marLeft w:val="547"/>
          <w:marRight w:val="0"/>
          <w:marTop w:val="0"/>
          <w:marBottom w:val="0"/>
          <w:divBdr>
            <w:top w:val="none" w:sz="0" w:space="0" w:color="auto"/>
            <w:left w:val="none" w:sz="0" w:space="0" w:color="auto"/>
            <w:bottom w:val="none" w:sz="0" w:space="0" w:color="auto"/>
            <w:right w:val="none" w:sz="0" w:space="0" w:color="auto"/>
          </w:divBdr>
        </w:div>
      </w:divsChild>
    </w:div>
    <w:div w:id="1437287303">
      <w:bodyDiv w:val="1"/>
      <w:marLeft w:val="0"/>
      <w:marRight w:val="0"/>
      <w:marTop w:val="0"/>
      <w:marBottom w:val="0"/>
      <w:divBdr>
        <w:top w:val="none" w:sz="0" w:space="0" w:color="auto"/>
        <w:left w:val="none" w:sz="0" w:space="0" w:color="auto"/>
        <w:bottom w:val="none" w:sz="0" w:space="0" w:color="auto"/>
        <w:right w:val="none" w:sz="0" w:space="0" w:color="auto"/>
      </w:divBdr>
    </w:div>
    <w:div w:id="1469711086">
      <w:bodyDiv w:val="1"/>
      <w:marLeft w:val="0"/>
      <w:marRight w:val="0"/>
      <w:marTop w:val="0"/>
      <w:marBottom w:val="0"/>
      <w:divBdr>
        <w:top w:val="none" w:sz="0" w:space="0" w:color="auto"/>
        <w:left w:val="none" w:sz="0" w:space="0" w:color="auto"/>
        <w:bottom w:val="none" w:sz="0" w:space="0" w:color="auto"/>
        <w:right w:val="none" w:sz="0" w:space="0" w:color="auto"/>
      </w:divBdr>
    </w:div>
    <w:div w:id="1536117919">
      <w:bodyDiv w:val="1"/>
      <w:marLeft w:val="0"/>
      <w:marRight w:val="0"/>
      <w:marTop w:val="0"/>
      <w:marBottom w:val="0"/>
      <w:divBdr>
        <w:top w:val="none" w:sz="0" w:space="0" w:color="auto"/>
        <w:left w:val="none" w:sz="0" w:space="0" w:color="auto"/>
        <w:bottom w:val="none" w:sz="0" w:space="0" w:color="auto"/>
        <w:right w:val="none" w:sz="0" w:space="0" w:color="auto"/>
      </w:divBdr>
    </w:div>
    <w:div w:id="1567181303">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24389259">
      <w:bodyDiv w:val="1"/>
      <w:marLeft w:val="0"/>
      <w:marRight w:val="0"/>
      <w:marTop w:val="0"/>
      <w:marBottom w:val="0"/>
      <w:divBdr>
        <w:top w:val="none" w:sz="0" w:space="0" w:color="auto"/>
        <w:left w:val="none" w:sz="0" w:space="0" w:color="auto"/>
        <w:bottom w:val="none" w:sz="0" w:space="0" w:color="auto"/>
        <w:right w:val="none" w:sz="0" w:space="0" w:color="auto"/>
      </w:divBdr>
    </w:div>
    <w:div w:id="1651209875">
      <w:bodyDiv w:val="1"/>
      <w:marLeft w:val="0"/>
      <w:marRight w:val="0"/>
      <w:marTop w:val="0"/>
      <w:marBottom w:val="0"/>
      <w:divBdr>
        <w:top w:val="none" w:sz="0" w:space="0" w:color="auto"/>
        <w:left w:val="none" w:sz="0" w:space="0" w:color="auto"/>
        <w:bottom w:val="none" w:sz="0" w:space="0" w:color="auto"/>
        <w:right w:val="none" w:sz="0" w:space="0" w:color="auto"/>
      </w:divBdr>
    </w:div>
    <w:div w:id="1682394700">
      <w:bodyDiv w:val="1"/>
      <w:marLeft w:val="0"/>
      <w:marRight w:val="0"/>
      <w:marTop w:val="0"/>
      <w:marBottom w:val="0"/>
      <w:divBdr>
        <w:top w:val="none" w:sz="0" w:space="0" w:color="auto"/>
        <w:left w:val="none" w:sz="0" w:space="0" w:color="auto"/>
        <w:bottom w:val="none" w:sz="0" w:space="0" w:color="auto"/>
        <w:right w:val="none" w:sz="0" w:space="0" w:color="auto"/>
      </w:divBdr>
      <w:divsChild>
        <w:div w:id="1597710281">
          <w:marLeft w:val="0"/>
          <w:marRight w:val="0"/>
          <w:marTop w:val="0"/>
          <w:marBottom w:val="0"/>
          <w:divBdr>
            <w:top w:val="none" w:sz="0" w:space="0" w:color="auto"/>
            <w:left w:val="none" w:sz="0" w:space="0" w:color="auto"/>
            <w:bottom w:val="none" w:sz="0" w:space="0" w:color="auto"/>
            <w:right w:val="none" w:sz="0" w:space="0" w:color="auto"/>
          </w:divBdr>
        </w:div>
      </w:divsChild>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42367251">
      <w:bodyDiv w:val="1"/>
      <w:marLeft w:val="0"/>
      <w:marRight w:val="0"/>
      <w:marTop w:val="0"/>
      <w:marBottom w:val="0"/>
      <w:divBdr>
        <w:top w:val="none" w:sz="0" w:space="0" w:color="auto"/>
        <w:left w:val="none" w:sz="0" w:space="0" w:color="auto"/>
        <w:bottom w:val="none" w:sz="0" w:space="0" w:color="auto"/>
        <w:right w:val="none" w:sz="0" w:space="0" w:color="auto"/>
      </w:divBdr>
      <w:divsChild>
        <w:div w:id="39088037">
          <w:marLeft w:val="0"/>
          <w:marRight w:val="0"/>
          <w:marTop w:val="0"/>
          <w:marBottom w:val="0"/>
          <w:divBdr>
            <w:top w:val="none" w:sz="0" w:space="0" w:color="auto"/>
            <w:left w:val="none" w:sz="0" w:space="0" w:color="auto"/>
            <w:bottom w:val="none" w:sz="0" w:space="0" w:color="auto"/>
            <w:right w:val="none" w:sz="0" w:space="0" w:color="auto"/>
          </w:divBdr>
        </w:div>
        <w:div w:id="123624217">
          <w:marLeft w:val="0"/>
          <w:marRight w:val="0"/>
          <w:marTop w:val="0"/>
          <w:marBottom w:val="0"/>
          <w:divBdr>
            <w:top w:val="none" w:sz="0" w:space="0" w:color="auto"/>
            <w:left w:val="none" w:sz="0" w:space="0" w:color="auto"/>
            <w:bottom w:val="none" w:sz="0" w:space="0" w:color="auto"/>
            <w:right w:val="none" w:sz="0" w:space="0" w:color="auto"/>
          </w:divBdr>
        </w:div>
        <w:div w:id="659697165">
          <w:marLeft w:val="0"/>
          <w:marRight w:val="0"/>
          <w:marTop w:val="0"/>
          <w:marBottom w:val="0"/>
          <w:divBdr>
            <w:top w:val="none" w:sz="0" w:space="0" w:color="auto"/>
            <w:left w:val="none" w:sz="0" w:space="0" w:color="auto"/>
            <w:bottom w:val="none" w:sz="0" w:space="0" w:color="auto"/>
            <w:right w:val="none" w:sz="0" w:space="0" w:color="auto"/>
          </w:divBdr>
        </w:div>
        <w:div w:id="901059590">
          <w:marLeft w:val="0"/>
          <w:marRight w:val="0"/>
          <w:marTop w:val="0"/>
          <w:marBottom w:val="0"/>
          <w:divBdr>
            <w:top w:val="none" w:sz="0" w:space="0" w:color="auto"/>
            <w:left w:val="none" w:sz="0" w:space="0" w:color="auto"/>
            <w:bottom w:val="none" w:sz="0" w:space="0" w:color="auto"/>
            <w:right w:val="none" w:sz="0" w:space="0" w:color="auto"/>
          </w:divBdr>
        </w:div>
        <w:div w:id="917445269">
          <w:marLeft w:val="0"/>
          <w:marRight w:val="0"/>
          <w:marTop w:val="0"/>
          <w:marBottom w:val="0"/>
          <w:divBdr>
            <w:top w:val="none" w:sz="0" w:space="0" w:color="auto"/>
            <w:left w:val="none" w:sz="0" w:space="0" w:color="auto"/>
            <w:bottom w:val="none" w:sz="0" w:space="0" w:color="auto"/>
            <w:right w:val="none" w:sz="0" w:space="0" w:color="auto"/>
          </w:divBdr>
        </w:div>
        <w:div w:id="1079324193">
          <w:marLeft w:val="0"/>
          <w:marRight w:val="0"/>
          <w:marTop w:val="0"/>
          <w:marBottom w:val="0"/>
          <w:divBdr>
            <w:top w:val="none" w:sz="0" w:space="0" w:color="auto"/>
            <w:left w:val="none" w:sz="0" w:space="0" w:color="auto"/>
            <w:bottom w:val="none" w:sz="0" w:space="0" w:color="auto"/>
            <w:right w:val="none" w:sz="0" w:space="0" w:color="auto"/>
          </w:divBdr>
        </w:div>
        <w:div w:id="1195000528">
          <w:marLeft w:val="0"/>
          <w:marRight w:val="0"/>
          <w:marTop w:val="0"/>
          <w:marBottom w:val="0"/>
          <w:divBdr>
            <w:top w:val="none" w:sz="0" w:space="0" w:color="auto"/>
            <w:left w:val="none" w:sz="0" w:space="0" w:color="auto"/>
            <w:bottom w:val="none" w:sz="0" w:space="0" w:color="auto"/>
            <w:right w:val="none" w:sz="0" w:space="0" w:color="auto"/>
          </w:divBdr>
        </w:div>
        <w:div w:id="1273855644">
          <w:marLeft w:val="0"/>
          <w:marRight w:val="0"/>
          <w:marTop w:val="0"/>
          <w:marBottom w:val="0"/>
          <w:divBdr>
            <w:top w:val="none" w:sz="0" w:space="0" w:color="auto"/>
            <w:left w:val="none" w:sz="0" w:space="0" w:color="auto"/>
            <w:bottom w:val="none" w:sz="0" w:space="0" w:color="auto"/>
            <w:right w:val="none" w:sz="0" w:space="0" w:color="auto"/>
          </w:divBdr>
        </w:div>
        <w:div w:id="1292438852">
          <w:marLeft w:val="0"/>
          <w:marRight w:val="0"/>
          <w:marTop w:val="0"/>
          <w:marBottom w:val="0"/>
          <w:divBdr>
            <w:top w:val="none" w:sz="0" w:space="0" w:color="auto"/>
            <w:left w:val="none" w:sz="0" w:space="0" w:color="auto"/>
            <w:bottom w:val="none" w:sz="0" w:space="0" w:color="auto"/>
            <w:right w:val="none" w:sz="0" w:space="0" w:color="auto"/>
          </w:divBdr>
        </w:div>
      </w:divsChild>
    </w:div>
    <w:div w:id="1770856904">
      <w:bodyDiv w:val="1"/>
      <w:marLeft w:val="0"/>
      <w:marRight w:val="0"/>
      <w:marTop w:val="0"/>
      <w:marBottom w:val="0"/>
      <w:divBdr>
        <w:top w:val="none" w:sz="0" w:space="0" w:color="auto"/>
        <w:left w:val="none" w:sz="0" w:space="0" w:color="auto"/>
        <w:bottom w:val="none" w:sz="0" w:space="0" w:color="auto"/>
        <w:right w:val="none" w:sz="0" w:space="0" w:color="auto"/>
      </w:divBdr>
      <w:divsChild>
        <w:div w:id="1168908943">
          <w:marLeft w:val="0"/>
          <w:marRight w:val="0"/>
          <w:marTop w:val="0"/>
          <w:marBottom w:val="0"/>
          <w:divBdr>
            <w:top w:val="none" w:sz="0" w:space="0" w:color="auto"/>
            <w:left w:val="none" w:sz="0" w:space="0" w:color="auto"/>
            <w:bottom w:val="none" w:sz="0" w:space="0" w:color="auto"/>
            <w:right w:val="none" w:sz="0" w:space="0" w:color="auto"/>
          </w:divBdr>
        </w:div>
        <w:div w:id="1963421472">
          <w:marLeft w:val="0"/>
          <w:marRight w:val="0"/>
          <w:marTop w:val="0"/>
          <w:marBottom w:val="0"/>
          <w:divBdr>
            <w:top w:val="none" w:sz="0" w:space="0" w:color="auto"/>
            <w:left w:val="none" w:sz="0" w:space="0" w:color="auto"/>
            <w:bottom w:val="none" w:sz="0" w:space="0" w:color="auto"/>
            <w:right w:val="none" w:sz="0" w:space="0" w:color="auto"/>
          </w:divBdr>
        </w:div>
      </w:divsChild>
    </w:div>
    <w:div w:id="1784767622">
      <w:bodyDiv w:val="1"/>
      <w:marLeft w:val="0"/>
      <w:marRight w:val="0"/>
      <w:marTop w:val="0"/>
      <w:marBottom w:val="0"/>
      <w:divBdr>
        <w:top w:val="none" w:sz="0" w:space="0" w:color="auto"/>
        <w:left w:val="none" w:sz="0" w:space="0" w:color="auto"/>
        <w:bottom w:val="none" w:sz="0" w:space="0" w:color="auto"/>
        <w:right w:val="none" w:sz="0" w:space="0" w:color="auto"/>
      </w:divBdr>
    </w:div>
    <w:div w:id="1814831557">
      <w:bodyDiv w:val="1"/>
      <w:marLeft w:val="0"/>
      <w:marRight w:val="0"/>
      <w:marTop w:val="0"/>
      <w:marBottom w:val="0"/>
      <w:divBdr>
        <w:top w:val="none" w:sz="0" w:space="0" w:color="auto"/>
        <w:left w:val="none" w:sz="0" w:space="0" w:color="auto"/>
        <w:bottom w:val="none" w:sz="0" w:space="0" w:color="auto"/>
        <w:right w:val="none" w:sz="0" w:space="0" w:color="auto"/>
      </w:divBdr>
    </w:div>
    <w:div w:id="1816987425">
      <w:bodyDiv w:val="1"/>
      <w:marLeft w:val="0"/>
      <w:marRight w:val="0"/>
      <w:marTop w:val="0"/>
      <w:marBottom w:val="0"/>
      <w:divBdr>
        <w:top w:val="none" w:sz="0" w:space="0" w:color="auto"/>
        <w:left w:val="none" w:sz="0" w:space="0" w:color="auto"/>
        <w:bottom w:val="none" w:sz="0" w:space="0" w:color="auto"/>
        <w:right w:val="none" w:sz="0" w:space="0" w:color="auto"/>
      </w:divBdr>
    </w:div>
    <w:div w:id="1848207775">
      <w:bodyDiv w:val="1"/>
      <w:marLeft w:val="0"/>
      <w:marRight w:val="0"/>
      <w:marTop w:val="0"/>
      <w:marBottom w:val="0"/>
      <w:divBdr>
        <w:top w:val="none" w:sz="0" w:space="0" w:color="auto"/>
        <w:left w:val="none" w:sz="0" w:space="0" w:color="auto"/>
        <w:bottom w:val="none" w:sz="0" w:space="0" w:color="auto"/>
        <w:right w:val="none" w:sz="0" w:space="0" w:color="auto"/>
      </w:divBdr>
    </w:div>
    <w:div w:id="1855802471">
      <w:bodyDiv w:val="1"/>
      <w:marLeft w:val="0"/>
      <w:marRight w:val="0"/>
      <w:marTop w:val="0"/>
      <w:marBottom w:val="0"/>
      <w:divBdr>
        <w:top w:val="none" w:sz="0" w:space="0" w:color="auto"/>
        <w:left w:val="none" w:sz="0" w:space="0" w:color="auto"/>
        <w:bottom w:val="none" w:sz="0" w:space="0" w:color="auto"/>
        <w:right w:val="none" w:sz="0" w:space="0" w:color="auto"/>
      </w:divBdr>
    </w:div>
    <w:div w:id="1881890783">
      <w:bodyDiv w:val="1"/>
      <w:marLeft w:val="0"/>
      <w:marRight w:val="0"/>
      <w:marTop w:val="0"/>
      <w:marBottom w:val="0"/>
      <w:divBdr>
        <w:top w:val="none" w:sz="0" w:space="0" w:color="auto"/>
        <w:left w:val="none" w:sz="0" w:space="0" w:color="auto"/>
        <w:bottom w:val="none" w:sz="0" w:space="0" w:color="auto"/>
        <w:right w:val="none" w:sz="0" w:space="0" w:color="auto"/>
      </w:divBdr>
    </w:div>
    <w:div w:id="1924214382">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39210938">
      <w:bodyDiv w:val="1"/>
      <w:marLeft w:val="0"/>
      <w:marRight w:val="0"/>
      <w:marTop w:val="0"/>
      <w:marBottom w:val="0"/>
      <w:divBdr>
        <w:top w:val="none" w:sz="0" w:space="0" w:color="auto"/>
        <w:left w:val="none" w:sz="0" w:space="0" w:color="auto"/>
        <w:bottom w:val="none" w:sz="0" w:space="0" w:color="auto"/>
        <w:right w:val="none" w:sz="0" w:space="0" w:color="auto"/>
      </w:divBdr>
    </w:div>
    <w:div w:id="1941061794">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13606151">
      <w:bodyDiv w:val="1"/>
      <w:marLeft w:val="0"/>
      <w:marRight w:val="0"/>
      <w:marTop w:val="0"/>
      <w:marBottom w:val="0"/>
      <w:divBdr>
        <w:top w:val="none" w:sz="0" w:space="0" w:color="auto"/>
        <w:left w:val="none" w:sz="0" w:space="0" w:color="auto"/>
        <w:bottom w:val="none" w:sz="0" w:space="0" w:color="auto"/>
        <w:right w:val="none" w:sz="0" w:space="0" w:color="auto"/>
      </w:divBdr>
    </w:div>
    <w:div w:id="2015917741">
      <w:bodyDiv w:val="1"/>
      <w:marLeft w:val="0"/>
      <w:marRight w:val="0"/>
      <w:marTop w:val="0"/>
      <w:marBottom w:val="0"/>
      <w:divBdr>
        <w:top w:val="none" w:sz="0" w:space="0" w:color="auto"/>
        <w:left w:val="none" w:sz="0" w:space="0" w:color="auto"/>
        <w:bottom w:val="none" w:sz="0" w:space="0" w:color="auto"/>
        <w:right w:val="none" w:sz="0" w:space="0" w:color="auto"/>
      </w:divBdr>
    </w:div>
    <w:div w:id="2029674719">
      <w:bodyDiv w:val="1"/>
      <w:marLeft w:val="0"/>
      <w:marRight w:val="0"/>
      <w:marTop w:val="0"/>
      <w:marBottom w:val="0"/>
      <w:divBdr>
        <w:top w:val="none" w:sz="0" w:space="0" w:color="auto"/>
        <w:left w:val="none" w:sz="0" w:space="0" w:color="auto"/>
        <w:bottom w:val="none" w:sz="0" w:space="0" w:color="auto"/>
        <w:right w:val="none" w:sz="0" w:space="0" w:color="auto"/>
      </w:divBdr>
    </w:div>
    <w:div w:id="2043676011">
      <w:bodyDiv w:val="1"/>
      <w:marLeft w:val="0"/>
      <w:marRight w:val="0"/>
      <w:marTop w:val="0"/>
      <w:marBottom w:val="0"/>
      <w:divBdr>
        <w:top w:val="none" w:sz="0" w:space="0" w:color="auto"/>
        <w:left w:val="none" w:sz="0" w:space="0" w:color="auto"/>
        <w:bottom w:val="none" w:sz="0" w:space="0" w:color="auto"/>
        <w:right w:val="none" w:sz="0" w:space="0" w:color="auto"/>
      </w:divBdr>
    </w:div>
    <w:div w:id="2076319947">
      <w:bodyDiv w:val="1"/>
      <w:marLeft w:val="0"/>
      <w:marRight w:val="0"/>
      <w:marTop w:val="0"/>
      <w:marBottom w:val="0"/>
      <w:divBdr>
        <w:top w:val="none" w:sz="0" w:space="0" w:color="auto"/>
        <w:left w:val="none" w:sz="0" w:space="0" w:color="auto"/>
        <w:bottom w:val="none" w:sz="0" w:space="0" w:color="auto"/>
        <w:right w:val="none" w:sz="0" w:space="0" w:color="auto"/>
      </w:divBdr>
      <w:divsChild>
        <w:div w:id="60057596">
          <w:marLeft w:val="0"/>
          <w:marRight w:val="0"/>
          <w:marTop w:val="0"/>
          <w:marBottom w:val="0"/>
          <w:divBdr>
            <w:top w:val="none" w:sz="0" w:space="0" w:color="auto"/>
            <w:left w:val="none" w:sz="0" w:space="0" w:color="auto"/>
            <w:bottom w:val="none" w:sz="0" w:space="0" w:color="auto"/>
            <w:right w:val="none" w:sz="0" w:space="0" w:color="auto"/>
          </w:divBdr>
        </w:div>
        <w:div w:id="69157407">
          <w:marLeft w:val="0"/>
          <w:marRight w:val="0"/>
          <w:marTop w:val="0"/>
          <w:marBottom w:val="0"/>
          <w:divBdr>
            <w:top w:val="none" w:sz="0" w:space="0" w:color="auto"/>
            <w:left w:val="none" w:sz="0" w:space="0" w:color="auto"/>
            <w:bottom w:val="none" w:sz="0" w:space="0" w:color="auto"/>
            <w:right w:val="none" w:sz="0" w:space="0" w:color="auto"/>
          </w:divBdr>
        </w:div>
        <w:div w:id="100419335">
          <w:marLeft w:val="0"/>
          <w:marRight w:val="0"/>
          <w:marTop w:val="0"/>
          <w:marBottom w:val="0"/>
          <w:divBdr>
            <w:top w:val="none" w:sz="0" w:space="0" w:color="auto"/>
            <w:left w:val="none" w:sz="0" w:space="0" w:color="auto"/>
            <w:bottom w:val="none" w:sz="0" w:space="0" w:color="auto"/>
            <w:right w:val="none" w:sz="0" w:space="0" w:color="auto"/>
          </w:divBdr>
        </w:div>
        <w:div w:id="125046303">
          <w:marLeft w:val="0"/>
          <w:marRight w:val="0"/>
          <w:marTop w:val="0"/>
          <w:marBottom w:val="0"/>
          <w:divBdr>
            <w:top w:val="none" w:sz="0" w:space="0" w:color="auto"/>
            <w:left w:val="none" w:sz="0" w:space="0" w:color="auto"/>
            <w:bottom w:val="none" w:sz="0" w:space="0" w:color="auto"/>
            <w:right w:val="none" w:sz="0" w:space="0" w:color="auto"/>
          </w:divBdr>
        </w:div>
        <w:div w:id="129983517">
          <w:marLeft w:val="0"/>
          <w:marRight w:val="0"/>
          <w:marTop w:val="0"/>
          <w:marBottom w:val="0"/>
          <w:divBdr>
            <w:top w:val="none" w:sz="0" w:space="0" w:color="auto"/>
            <w:left w:val="none" w:sz="0" w:space="0" w:color="auto"/>
            <w:bottom w:val="none" w:sz="0" w:space="0" w:color="auto"/>
            <w:right w:val="none" w:sz="0" w:space="0" w:color="auto"/>
          </w:divBdr>
        </w:div>
        <w:div w:id="237833886">
          <w:marLeft w:val="0"/>
          <w:marRight w:val="0"/>
          <w:marTop w:val="0"/>
          <w:marBottom w:val="0"/>
          <w:divBdr>
            <w:top w:val="none" w:sz="0" w:space="0" w:color="auto"/>
            <w:left w:val="none" w:sz="0" w:space="0" w:color="auto"/>
            <w:bottom w:val="none" w:sz="0" w:space="0" w:color="auto"/>
            <w:right w:val="none" w:sz="0" w:space="0" w:color="auto"/>
          </w:divBdr>
        </w:div>
        <w:div w:id="249776638">
          <w:marLeft w:val="0"/>
          <w:marRight w:val="0"/>
          <w:marTop w:val="0"/>
          <w:marBottom w:val="0"/>
          <w:divBdr>
            <w:top w:val="none" w:sz="0" w:space="0" w:color="auto"/>
            <w:left w:val="none" w:sz="0" w:space="0" w:color="auto"/>
            <w:bottom w:val="none" w:sz="0" w:space="0" w:color="auto"/>
            <w:right w:val="none" w:sz="0" w:space="0" w:color="auto"/>
          </w:divBdr>
        </w:div>
        <w:div w:id="252707932">
          <w:marLeft w:val="0"/>
          <w:marRight w:val="0"/>
          <w:marTop w:val="0"/>
          <w:marBottom w:val="0"/>
          <w:divBdr>
            <w:top w:val="none" w:sz="0" w:space="0" w:color="auto"/>
            <w:left w:val="none" w:sz="0" w:space="0" w:color="auto"/>
            <w:bottom w:val="none" w:sz="0" w:space="0" w:color="auto"/>
            <w:right w:val="none" w:sz="0" w:space="0" w:color="auto"/>
          </w:divBdr>
        </w:div>
        <w:div w:id="265040852">
          <w:marLeft w:val="0"/>
          <w:marRight w:val="0"/>
          <w:marTop w:val="0"/>
          <w:marBottom w:val="0"/>
          <w:divBdr>
            <w:top w:val="none" w:sz="0" w:space="0" w:color="auto"/>
            <w:left w:val="none" w:sz="0" w:space="0" w:color="auto"/>
            <w:bottom w:val="none" w:sz="0" w:space="0" w:color="auto"/>
            <w:right w:val="none" w:sz="0" w:space="0" w:color="auto"/>
          </w:divBdr>
        </w:div>
        <w:div w:id="278024657">
          <w:marLeft w:val="0"/>
          <w:marRight w:val="0"/>
          <w:marTop w:val="0"/>
          <w:marBottom w:val="0"/>
          <w:divBdr>
            <w:top w:val="none" w:sz="0" w:space="0" w:color="auto"/>
            <w:left w:val="none" w:sz="0" w:space="0" w:color="auto"/>
            <w:bottom w:val="none" w:sz="0" w:space="0" w:color="auto"/>
            <w:right w:val="none" w:sz="0" w:space="0" w:color="auto"/>
          </w:divBdr>
        </w:div>
        <w:div w:id="331417371">
          <w:marLeft w:val="0"/>
          <w:marRight w:val="0"/>
          <w:marTop w:val="0"/>
          <w:marBottom w:val="0"/>
          <w:divBdr>
            <w:top w:val="none" w:sz="0" w:space="0" w:color="auto"/>
            <w:left w:val="none" w:sz="0" w:space="0" w:color="auto"/>
            <w:bottom w:val="none" w:sz="0" w:space="0" w:color="auto"/>
            <w:right w:val="none" w:sz="0" w:space="0" w:color="auto"/>
          </w:divBdr>
        </w:div>
        <w:div w:id="340006457">
          <w:marLeft w:val="0"/>
          <w:marRight w:val="0"/>
          <w:marTop w:val="0"/>
          <w:marBottom w:val="0"/>
          <w:divBdr>
            <w:top w:val="none" w:sz="0" w:space="0" w:color="auto"/>
            <w:left w:val="none" w:sz="0" w:space="0" w:color="auto"/>
            <w:bottom w:val="none" w:sz="0" w:space="0" w:color="auto"/>
            <w:right w:val="none" w:sz="0" w:space="0" w:color="auto"/>
          </w:divBdr>
        </w:div>
        <w:div w:id="358507915">
          <w:marLeft w:val="0"/>
          <w:marRight w:val="0"/>
          <w:marTop w:val="0"/>
          <w:marBottom w:val="0"/>
          <w:divBdr>
            <w:top w:val="none" w:sz="0" w:space="0" w:color="auto"/>
            <w:left w:val="none" w:sz="0" w:space="0" w:color="auto"/>
            <w:bottom w:val="none" w:sz="0" w:space="0" w:color="auto"/>
            <w:right w:val="none" w:sz="0" w:space="0" w:color="auto"/>
          </w:divBdr>
        </w:div>
        <w:div w:id="432019012">
          <w:marLeft w:val="0"/>
          <w:marRight w:val="0"/>
          <w:marTop w:val="0"/>
          <w:marBottom w:val="0"/>
          <w:divBdr>
            <w:top w:val="none" w:sz="0" w:space="0" w:color="auto"/>
            <w:left w:val="none" w:sz="0" w:space="0" w:color="auto"/>
            <w:bottom w:val="none" w:sz="0" w:space="0" w:color="auto"/>
            <w:right w:val="none" w:sz="0" w:space="0" w:color="auto"/>
          </w:divBdr>
        </w:div>
        <w:div w:id="438716602">
          <w:marLeft w:val="0"/>
          <w:marRight w:val="0"/>
          <w:marTop w:val="0"/>
          <w:marBottom w:val="0"/>
          <w:divBdr>
            <w:top w:val="none" w:sz="0" w:space="0" w:color="auto"/>
            <w:left w:val="none" w:sz="0" w:space="0" w:color="auto"/>
            <w:bottom w:val="none" w:sz="0" w:space="0" w:color="auto"/>
            <w:right w:val="none" w:sz="0" w:space="0" w:color="auto"/>
          </w:divBdr>
        </w:div>
        <w:div w:id="440144934">
          <w:marLeft w:val="0"/>
          <w:marRight w:val="0"/>
          <w:marTop w:val="0"/>
          <w:marBottom w:val="0"/>
          <w:divBdr>
            <w:top w:val="none" w:sz="0" w:space="0" w:color="auto"/>
            <w:left w:val="none" w:sz="0" w:space="0" w:color="auto"/>
            <w:bottom w:val="none" w:sz="0" w:space="0" w:color="auto"/>
            <w:right w:val="none" w:sz="0" w:space="0" w:color="auto"/>
          </w:divBdr>
        </w:div>
        <w:div w:id="527449752">
          <w:marLeft w:val="0"/>
          <w:marRight w:val="0"/>
          <w:marTop w:val="0"/>
          <w:marBottom w:val="0"/>
          <w:divBdr>
            <w:top w:val="none" w:sz="0" w:space="0" w:color="auto"/>
            <w:left w:val="none" w:sz="0" w:space="0" w:color="auto"/>
            <w:bottom w:val="none" w:sz="0" w:space="0" w:color="auto"/>
            <w:right w:val="none" w:sz="0" w:space="0" w:color="auto"/>
          </w:divBdr>
        </w:div>
        <w:div w:id="539827458">
          <w:marLeft w:val="0"/>
          <w:marRight w:val="0"/>
          <w:marTop w:val="0"/>
          <w:marBottom w:val="0"/>
          <w:divBdr>
            <w:top w:val="none" w:sz="0" w:space="0" w:color="auto"/>
            <w:left w:val="none" w:sz="0" w:space="0" w:color="auto"/>
            <w:bottom w:val="none" w:sz="0" w:space="0" w:color="auto"/>
            <w:right w:val="none" w:sz="0" w:space="0" w:color="auto"/>
          </w:divBdr>
        </w:div>
        <w:div w:id="565996450">
          <w:marLeft w:val="0"/>
          <w:marRight w:val="0"/>
          <w:marTop w:val="0"/>
          <w:marBottom w:val="0"/>
          <w:divBdr>
            <w:top w:val="none" w:sz="0" w:space="0" w:color="auto"/>
            <w:left w:val="none" w:sz="0" w:space="0" w:color="auto"/>
            <w:bottom w:val="none" w:sz="0" w:space="0" w:color="auto"/>
            <w:right w:val="none" w:sz="0" w:space="0" w:color="auto"/>
          </w:divBdr>
        </w:div>
        <w:div w:id="590234675">
          <w:marLeft w:val="0"/>
          <w:marRight w:val="0"/>
          <w:marTop w:val="0"/>
          <w:marBottom w:val="0"/>
          <w:divBdr>
            <w:top w:val="none" w:sz="0" w:space="0" w:color="auto"/>
            <w:left w:val="none" w:sz="0" w:space="0" w:color="auto"/>
            <w:bottom w:val="none" w:sz="0" w:space="0" w:color="auto"/>
            <w:right w:val="none" w:sz="0" w:space="0" w:color="auto"/>
          </w:divBdr>
        </w:div>
        <w:div w:id="618225351">
          <w:marLeft w:val="0"/>
          <w:marRight w:val="0"/>
          <w:marTop w:val="0"/>
          <w:marBottom w:val="0"/>
          <w:divBdr>
            <w:top w:val="none" w:sz="0" w:space="0" w:color="auto"/>
            <w:left w:val="none" w:sz="0" w:space="0" w:color="auto"/>
            <w:bottom w:val="none" w:sz="0" w:space="0" w:color="auto"/>
            <w:right w:val="none" w:sz="0" w:space="0" w:color="auto"/>
          </w:divBdr>
        </w:div>
        <w:div w:id="635527088">
          <w:marLeft w:val="0"/>
          <w:marRight w:val="0"/>
          <w:marTop w:val="0"/>
          <w:marBottom w:val="0"/>
          <w:divBdr>
            <w:top w:val="none" w:sz="0" w:space="0" w:color="auto"/>
            <w:left w:val="none" w:sz="0" w:space="0" w:color="auto"/>
            <w:bottom w:val="none" w:sz="0" w:space="0" w:color="auto"/>
            <w:right w:val="none" w:sz="0" w:space="0" w:color="auto"/>
          </w:divBdr>
        </w:div>
        <w:div w:id="703100203">
          <w:marLeft w:val="0"/>
          <w:marRight w:val="0"/>
          <w:marTop w:val="0"/>
          <w:marBottom w:val="0"/>
          <w:divBdr>
            <w:top w:val="none" w:sz="0" w:space="0" w:color="auto"/>
            <w:left w:val="none" w:sz="0" w:space="0" w:color="auto"/>
            <w:bottom w:val="none" w:sz="0" w:space="0" w:color="auto"/>
            <w:right w:val="none" w:sz="0" w:space="0" w:color="auto"/>
          </w:divBdr>
        </w:div>
        <w:div w:id="725421674">
          <w:marLeft w:val="0"/>
          <w:marRight w:val="0"/>
          <w:marTop w:val="0"/>
          <w:marBottom w:val="0"/>
          <w:divBdr>
            <w:top w:val="none" w:sz="0" w:space="0" w:color="auto"/>
            <w:left w:val="none" w:sz="0" w:space="0" w:color="auto"/>
            <w:bottom w:val="none" w:sz="0" w:space="0" w:color="auto"/>
            <w:right w:val="none" w:sz="0" w:space="0" w:color="auto"/>
          </w:divBdr>
        </w:div>
        <w:div w:id="788622029">
          <w:marLeft w:val="0"/>
          <w:marRight w:val="0"/>
          <w:marTop w:val="0"/>
          <w:marBottom w:val="0"/>
          <w:divBdr>
            <w:top w:val="none" w:sz="0" w:space="0" w:color="auto"/>
            <w:left w:val="none" w:sz="0" w:space="0" w:color="auto"/>
            <w:bottom w:val="none" w:sz="0" w:space="0" w:color="auto"/>
            <w:right w:val="none" w:sz="0" w:space="0" w:color="auto"/>
          </w:divBdr>
        </w:div>
        <w:div w:id="815415664">
          <w:marLeft w:val="0"/>
          <w:marRight w:val="0"/>
          <w:marTop w:val="0"/>
          <w:marBottom w:val="0"/>
          <w:divBdr>
            <w:top w:val="none" w:sz="0" w:space="0" w:color="auto"/>
            <w:left w:val="none" w:sz="0" w:space="0" w:color="auto"/>
            <w:bottom w:val="none" w:sz="0" w:space="0" w:color="auto"/>
            <w:right w:val="none" w:sz="0" w:space="0" w:color="auto"/>
          </w:divBdr>
        </w:div>
        <w:div w:id="830829383">
          <w:marLeft w:val="0"/>
          <w:marRight w:val="0"/>
          <w:marTop w:val="0"/>
          <w:marBottom w:val="0"/>
          <w:divBdr>
            <w:top w:val="none" w:sz="0" w:space="0" w:color="auto"/>
            <w:left w:val="none" w:sz="0" w:space="0" w:color="auto"/>
            <w:bottom w:val="none" w:sz="0" w:space="0" w:color="auto"/>
            <w:right w:val="none" w:sz="0" w:space="0" w:color="auto"/>
          </w:divBdr>
        </w:div>
        <w:div w:id="844393981">
          <w:marLeft w:val="0"/>
          <w:marRight w:val="0"/>
          <w:marTop w:val="0"/>
          <w:marBottom w:val="0"/>
          <w:divBdr>
            <w:top w:val="none" w:sz="0" w:space="0" w:color="auto"/>
            <w:left w:val="none" w:sz="0" w:space="0" w:color="auto"/>
            <w:bottom w:val="none" w:sz="0" w:space="0" w:color="auto"/>
            <w:right w:val="none" w:sz="0" w:space="0" w:color="auto"/>
          </w:divBdr>
        </w:div>
        <w:div w:id="891691562">
          <w:marLeft w:val="0"/>
          <w:marRight w:val="0"/>
          <w:marTop w:val="0"/>
          <w:marBottom w:val="0"/>
          <w:divBdr>
            <w:top w:val="none" w:sz="0" w:space="0" w:color="auto"/>
            <w:left w:val="none" w:sz="0" w:space="0" w:color="auto"/>
            <w:bottom w:val="none" w:sz="0" w:space="0" w:color="auto"/>
            <w:right w:val="none" w:sz="0" w:space="0" w:color="auto"/>
          </w:divBdr>
        </w:div>
        <w:div w:id="904992433">
          <w:marLeft w:val="0"/>
          <w:marRight w:val="0"/>
          <w:marTop w:val="0"/>
          <w:marBottom w:val="0"/>
          <w:divBdr>
            <w:top w:val="none" w:sz="0" w:space="0" w:color="auto"/>
            <w:left w:val="none" w:sz="0" w:space="0" w:color="auto"/>
            <w:bottom w:val="none" w:sz="0" w:space="0" w:color="auto"/>
            <w:right w:val="none" w:sz="0" w:space="0" w:color="auto"/>
          </w:divBdr>
        </w:div>
        <w:div w:id="916941624">
          <w:marLeft w:val="0"/>
          <w:marRight w:val="0"/>
          <w:marTop w:val="0"/>
          <w:marBottom w:val="0"/>
          <w:divBdr>
            <w:top w:val="none" w:sz="0" w:space="0" w:color="auto"/>
            <w:left w:val="none" w:sz="0" w:space="0" w:color="auto"/>
            <w:bottom w:val="none" w:sz="0" w:space="0" w:color="auto"/>
            <w:right w:val="none" w:sz="0" w:space="0" w:color="auto"/>
          </w:divBdr>
        </w:div>
        <w:div w:id="1064597095">
          <w:marLeft w:val="0"/>
          <w:marRight w:val="0"/>
          <w:marTop w:val="0"/>
          <w:marBottom w:val="0"/>
          <w:divBdr>
            <w:top w:val="none" w:sz="0" w:space="0" w:color="auto"/>
            <w:left w:val="none" w:sz="0" w:space="0" w:color="auto"/>
            <w:bottom w:val="none" w:sz="0" w:space="0" w:color="auto"/>
            <w:right w:val="none" w:sz="0" w:space="0" w:color="auto"/>
          </w:divBdr>
        </w:div>
        <w:div w:id="1110858606">
          <w:marLeft w:val="0"/>
          <w:marRight w:val="0"/>
          <w:marTop w:val="0"/>
          <w:marBottom w:val="0"/>
          <w:divBdr>
            <w:top w:val="none" w:sz="0" w:space="0" w:color="auto"/>
            <w:left w:val="none" w:sz="0" w:space="0" w:color="auto"/>
            <w:bottom w:val="none" w:sz="0" w:space="0" w:color="auto"/>
            <w:right w:val="none" w:sz="0" w:space="0" w:color="auto"/>
          </w:divBdr>
        </w:div>
        <w:div w:id="1199195883">
          <w:marLeft w:val="0"/>
          <w:marRight w:val="0"/>
          <w:marTop w:val="0"/>
          <w:marBottom w:val="0"/>
          <w:divBdr>
            <w:top w:val="none" w:sz="0" w:space="0" w:color="auto"/>
            <w:left w:val="none" w:sz="0" w:space="0" w:color="auto"/>
            <w:bottom w:val="none" w:sz="0" w:space="0" w:color="auto"/>
            <w:right w:val="none" w:sz="0" w:space="0" w:color="auto"/>
          </w:divBdr>
        </w:div>
        <w:div w:id="1204946863">
          <w:marLeft w:val="0"/>
          <w:marRight w:val="0"/>
          <w:marTop w:val="0"/>
          <w:marBottom w:val="0"/>
          <w:divBdr>
            <w:top w:val="none" w:sz="0" w:space="0" w:color="auto"/>
            <w:left w:val="none" w:sz="0" w:space="0" w:color="auto"/>
            <w:bottom w:val="none" w:sz="0" w:space="0" w:color="auto"/>
            <w:right w:val="none" w:sz="0" w:space="0" w:color="auto"/>
          </w:divBdr>
        </w:div>
        <w:div w:id="1316764881">
          <w:marLeft w:val="0"/>
          <w:marRight w:val="0"/>
          <w:marTop w:val="0"/>
          <w:marBottom w:val="0"/>
          <w:divBdr>
            <w:top w:val="none" w:sz="0" w:space="0" w:color="auto"/>
            <w:left w:val="none" w:sz="0" w:space="0" w:color="auto"/>
            <w:bottom w:val="none" w:sz="0" w:space="0" w:color="auto"/>
            <w:right w:val="none" w:sz="0" w:space="0" w:color="auto"/>
          </w:divBdr>
        </w:div>
        <w:div w:id="1331980224">
          <w:marLeft w:val="0"/>
          <w:marRight w:val="0"/>
          <w:marTop w:val="0"/>
          <w:marBottom w:val="0"/>
          <w:divBdr>
            <w:top w:val="none" w:sz="0" w:space="0" w:color="auto"/>
            <w:left w:val="none" w:sz="0" w:space="0" w:color="auto"/>
            <w:bottom w:val="none" w:sz="0" w:space="0" w:color="auto"/>
            <w:right w:val="none" w:sz="0" w:space="0" w:color="auto"/>
          </w:divBdr>
        </w:div>
        <w:div w:id="1368070109">
          <w:marLeft w:val="0"/>
          <w:marRight w:val="0"/>
          <w:marTop w:val="0"/>
          <w:marBottom w:val="0"/>
          <w:divBdr>
            <w:top w:val="none" w:sz="0" w:space="0" w:color="auto"/>
            <w:left w:val="none" w:sz="0" w:space="0" w:color="auto"/>
            <w:bottom w:val="none" w:sz="0" w:space="0" w:color="auto"/>
            <w:right w:val="none" w:sz="0" w:space="0" w:color="auto"/>
          </w:divBdr>
        </w:div>
        <w:div w:id="1368142012">
          <w:marLeft w:val="0"/>
          <w:marRight w:val="0"/>
          <w:marTop w:val="0"/>
          <w:marBottom w:val="0"/>
          <w:divBdr>
            <w:top w:val="none" w:sz="0" w:space="0" w:color="auto"/>
            <w:left w:val="none" w:sz="0" w:space="0" w:color="auto"/>
            <w:bottom w:val="none" w:sz="0" w:space="0" w:color="auto"/>
            <w:right w:val="none" w:sz="0" w:space="0" w:color="auto"/>
          </w:divBdr>
        </w:div>
        <w:div w:id="1462772876">
          <w:marLeft w:val="0"/>
          <w:marRight w:val="0"/>
          <w:marTop w:val="0"/>
          <w:marBottom w:val="0"/>
          <w:divBdr>
            <w:top w:val="none" w:sz="0" w:space="0" w:color="auto"/>
            <w:left w:val="none" w:sz="0" w:space="0" w:color="auto"/>
            <w:bottom w:val="none" w:sz="0" w:space="0" w:color="auto"/>
            <w:right w:val="none" w:sz="0" w:space="0" w:color="auto"/>
          </w:divBdr>
        </w:div>
        <w:div w:id="1463187498">
          <w:marLeft w:val="0"/>
          <w:marRight w:val="0"/>
          <w:marTop w:val="0"/>
          <w:marBottom w:val="0"/>
          <w:divBdr>
            <w:top w:val="none" w:sz="0" w:space="0" w:color="auto"/>
            <w:left w:val="none" w:sz="0" w:space="0" w:color="auto"/>
            <w:bottom w:val="none" w:sz="0" w:space="0" w:color="auto"/>
            <w:right w:val="none" w:sz="0" w:space="0" w:color="auto"/>
          </w:divBdr>
        </w:div>
        <w:div w:id="1481117553">
          <w:marLeft w:val="0"/>
          <w:marRight w:val="0"/>
          <w:marTop w:val="0"/>
          <w:marBottom w:val="0"/>
          <w:divBdr>
            <w:top w:val="none" w:sz="0" w:space="0" w:color="auto"/>
            <w:left w:val="none" w:sz="0" w:space="0" w:color="auto"/>
            <w:bottom w:val="none" w:sz="0" w:space="0" w:color="auto"/>
            <w:right w:val="none" w:sz="0" w:space="0" w:color="auto"/>
          </w:divBdr>
        </w:div>
        <w:div w:id="1541629806">
          <w:marLeft w:val="0"/>
          <w:marRight w:val="0"/>
          <w:marTop w:val="0"/>
          <w:marBottom w:val="0"/>
          <w:divBdr>
            <w:top w:val="none" w:sz="0" w:space="0" w:color="auto"/>
            <w:left w:val="none" w:sz="0" w:space="0" w:color="auto"/>
            <w:bottom w:val="none" w:sz="0" w:space="0" w:color="auto"/>
            <w:right w:val="none" w:sz="0" w:space="0" w:color="auto"/>
          </w:divBdr>
        </w:div>
        <w:div w:id="1550993881">
          <w:marLeft w:val="0"/>
          <w:marRight w:val="0"/>
          <w:marTop w:val="0"/>
          <w:marBottom w:val="0"/>
          <w:divBdr>
            <w:top w:val="none" w:sz="0" w:space="0" w:color="auto"/>
            <w:left w:val="none" w:sz="0" w:space="0" w:color="auto"/>
            <w:bottom w:val="none" w:sz="0" w:space="0" w:color="auto"/>
            <w:right w:val="none" w:sz="0" w:space="0" w:color="auto"/>
          </w:divBdr>
        </w:div>
        <w:div w:id="1551569438">
          <w:marLeft w:val="0"/>
          <w:marRight w:val="0"/>
          <w:marTop w:val="0"/>
          <w:marBottom w:val="0"/>
          <w:divBdr>
            <w:top w:val="none" w:sz="0" w:space="0" w:color="auto"/>
            <w:left w:val="none" w:sz="0" w:space="0" w:color="auto"/>
            <w:bottom w:val="none" w:sz="0" w:space="0" w:color="auto"/>
            <w:right w:val="none" w:sz="0" w:space="0" w:color="auto"/>
          </w:divBdr>
        </w:div>
        <w:div w:id="1552957468">
          <w:marLeft w:val="0"/>
          <w:marRight w:val="0"/>
          <w:marTop w:val="0"/>
          <w:marBottom w:val="0"/>
          <w:divBdr>
            <w:top w:val="none" w:sz="0" w:space="0" w:color="auto"/>
            <w:left w:val="none" w:sz="0" w:space="0" w:color="auto"/>
            <w:bottom w:val="none" w:sz="0" w:space="0" w:color="auto"/>
            <w:right w:val="none" w:sz="0" w:space="0" w:color="auto"/>
          </w:divBdr>
        </w:div>
        <w:div w:id="1769227756">
          <w:marLeft w:val="0"/>
          <w:marRight w:val="0"/>
          <w:marTop w:val="0"/>
          <w:marBottom w:val="0"/>
          <w:divBdr>
            <w:top w:val="none" w:sz="0" w:space="0" w:color="auto"/>
            <w:left w:val="none" w:sz="0" w:space="0" w:color="auto"/>
            <w:bottom w:val="none" w:sz="0" w:space="0" w:color="auto"/>
            <w:right w:val="none" w:sz="0" w:space="0" w:color="auto"/>
          </w:divBdr>
        </w:div>
        <w:div w:id="1784421830">
          <w:marLeft w:val="0"/>
          <w:marRight w:val="0"/>
          <w:marTop w:val="0"/>
          <w:marBottom w:val="0"/>
          <w:divBdr>
            <w:top w:val="none" w:sz="0" w:space="0" w:color="auto"/>
            <w:left w:val="none" w:sz="0" w:space="0" w:color="auto"/>
            <w:bottom w:val="none" w:sz="0" w:space="0" w:color="auto"/>
            <w:right w:val="none" w:sz="0" w:space="0" w:color="auto"/>
          </w:divBdr>
        </w:div>
        <w:div w:id="1804347966">
          <w:marLeft w:val="0"/>
          <w:marRight w:val="0"/>
          <w:marTop w:val="0"/>
          <w:marBottom w:val="0"/>
          <w:divBdr>
            <w:top w:val="none" w:sz="0" w:space="0" w:color="auto"/>
            <w:left w:val="none" w:sz="0" w:space="0" w:color="auto"/>
            <w:bottom w:val="none" w:sz="0" w:space="0" w:color="auto"/>
            <w:right w:val="none" w:sz="0" w:space="0" w:color="auto"/>
          </w:divBdr>
        </w:div>
        <w:div w:id="1915772643">
          <w:marLeft w:val="0"/>
          <w:marRight w:val="0"/>
          <w:marTop w:val="0"/>
          <w:marBottom w:val="0"/>
          <w:divBdr>
            <w:top w:val="none" w:sz="0" w:space="0" w:color="auto"/>
            <w:left w:val="none" w:sz="0" w:space="0" w:color="auto"/>
            <w:bottom w:val="none" w:sz="0" w:space="0" w:color="auto"/>
            <w:right w:val="none" w:sz="0" w:space="0" w:color="auto"/>
          </w:divBdr>
        </w:div>
        <w:div w:id="1952541629">
          <w:marLeft w:val="0"/>
          <w:marRight w:val="0"/>
          <w:marTop w:val="0"/>
          <w:marBottom w:val="0"/>
          <w:divBdr>
            <w:top w:val="none" w:sz="0" w:space="0" w:color="auto"/>
            <w:left w:val="none" w:sz="0" w:space="0" w:color="auto"/>
            <w:bottom w:val="none" w:sz="0" w:space="0" w:color="auto"/>
            <w:right w:val="none" w:sz="0" w:space="0" w:color="auto"/>
          </w:divBdr>
        </w:div>
        <w:div w:id="2031375610">
          <w:marLeft w:val="0"/>
          <w:marRight w:val="0"/>
          <w:marTop w:val="0"/>
          <w:marBottom w:val="0"/>
          <w:divBdr>
            <w:top w:val="none" w:sz="0" w:space="0" w:color="auto"/>
            <w:left w:val="none" w:sz="0" w:space="0" w:color="auto"/>
            <w:bottom w:val="none" w:sz="0" w:space="0" w:color="auto"/>
            <w:right w:val="none" w:sz="0" w:space="0" w:color="auto"/>
          </w:divBdr>
        </w:div>
        <w:div w:id="2050954556">
          <w:marLeft w:val="0"/>
          <w:marRight w:val="0"/>
          <w:marTop w:val="0"/>
          <w:marBottom w:val="0"/>
          <w:divBdr>
            <w:top w:val="none" w:sz="0" w:space="0" w:color="auto"/>
            <w:left w:val="none" w:sz="0" w:space="0" w:color="auto"/>
            <w:bottom w:val="none" w:sz="0" w:space="0" w:color="auto"/>
            <w:right w:val="none" w:sz="0" w:space="0" w:color="auto"/>
          </w:divBdr>
        </w:div>
        <w:div w:id="2092461566">
          <w:marLeft w:val="0"/>
          <w:marRight w:val="0"/>
          <w:marTop w:val="0"/>
          <w:marBottom w:val="0"/>
          <w:divBdr>
            <w:top w:val="none" w:sz="0" w:space="0" w:color="auto"/>
            <w:left w:val="none" w:sz="0" w:space="0" w:color="auto"/>
            <w:bottom w:val="none" w:sz="0" w:space="0" w:color="auto"/>
            <w:right w:val="none" w:sz="0" w:space="0" w:color="auto"/>
          </w:divBdr>
        </w:div>
        <w:div w:id="2099057468">
          <w:marLeft w:val="0"/>
          <w:marRight w:val="0"/>
          <w:marTop w:val="0"/>
          <w:marBottom w:val="0"/>
          <w:divBdr>
            <w:top w:val="none" w:sz="0" w:space="0" w:color="auto"/>
            <w:left w:val="none" w:sz="0" w:space="0" w:color="auto"/>
            <w:bottom w:val="none" w:sz="0" w:space="0" w:color="auto"/>
            <w:right w:val="none" w:sz="0" w:space="0" w:color="auto"/>
          </w:divBdr>
        </w:div>
      </w:divsChild>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3.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hyperlink" Target="https://circabc.europa.eu/ui/group/74357351-7c61-4729-8f4b-cd92c213ba34/library/6ff41ae0-0055-443d-88c1-92234ed65f61/detail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circabc.europa.eu/ui/group/74357351-7c61-4729-8f4b-cd92c213ba34/library/059ae1d6-2415-4603-9fff-c554c3fc68e2/details" TargetMode="External"/><Relationship Id="rId20" Type="http://schemas.openxmlformats.org/officeDocument/2006/relationships/image" Target="media/image4.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circabc.europa.eu/ui/group/74357351-7c61-4729-8f4b-cd92c213ba34/library/79a587b7-6d68-4b55-954c-31363057a227/details" TargetMode="Externa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cid:image001.png@01DB7C66.F77882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9CBC7283CF0C4CB49F0DFB5F37AC75" ma:contentTypeVersion="11" ma:contentTypeDescription="Create a new document." ma:contentTypeScope="" ma:versionID="6db94bd45b6ef6acf0b0e3ab1ed23893">
  <xsd:schema xmlns:xsd="http://www.w3.org/2001/XMLSchema" xmlns:xs="http://www.w3.org/2001/XMLSchema" xmlns:p="http://schemas.microsoft.com/office/2006/metadata/properties" xmlns:ns2="94ecd273-0abb-44cd-abc1-ea712a9f597c" xmlns:ns3="25a5aa76-4b22-43c3-9bb9-6f2fb36d90b5" targetNamespace="http://schemas.microsoft.com/office/2006/metadata/properties" ma:root="true" ma:fieldsID="20ed79eb4d1b0d362c26ef067b7c02cf" ns2:_="" ns3:_="">
    <xsd:import namespace="94ecd273-0abb-44cd-abc1-ea712a9f597c"/>
    <xsd:import namespace="25a5aa76-4b22-43c3-9bb9-6f2fb36d90b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cd273-0abb-44cd-abc1-ea712a9f59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5a5aa76-4b22-43c3-9bb9-6f2fb36d90b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446874-DB8A-4226-BA2C-37B55E5C5077}">
  <ds:schemaRefs>
    <ds:schemaRef ds:uri="http://schemas.openxmlformats.org/officeDocument/2006/bibliography"/>
  </ds:schemaRefs>
</ds:datastoreItem>
</file>

<file path=customXml/itemProps2.xml><?xml version="1.0" encoding="utf-8"?>
<ds:datastoreItem xmlns:ds="http://schemas.openxmlformats.org/officeDocument/2006/customXml" ds:itemID="{7852A4A2-307C-4B60-B88E-DD5249449F11}">
  <ds:schemaRefs>
    <ds:schemaRef ds:uri="http://schemas.microsoft.com/sharepoint/v3/contenttype/forms"/>
  </ds:schemaRefs>
</ds:datastoreItem>
</file>

<file path=customXml/itemProps3.xml><?xml version="1.0" encoding="utf-8"?>
<ds:datastoreItem xmlns:ds="http://schemas.openxmlformats.org/officeDocument/2006/customXml" ds:itemID="{650CD52B-0B62-42B6-8D05-C758A8EE0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cd273-0abb-44cd-abc1-ea712a9f597c"/>
    <ds:schemaRef ds:uri="25a5aa76-4b22-43c3-9bb9-6f2fb36d90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34CF7E-14AB-43A2-B21F-0F8332BFD4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IRF.dotm</Template>
  <TotalTime>300</TotalTime>
  <Pages>11</Pages>
  <Words>3390</Words>
  <Characters>19358</Characters>
  <Application>Microsoft Office Word</Application>
  <DocSecurity>0</DocSecurity>
  <Lines>450</Lines>
  <Paragraphs>206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dc:description/>
  <cp:lastModifiedBy>DESCHUYTENEER Tanguy (TAXUD-EXT)</cp:lastModifiedBy>
  <cp:revision>11</cp:revision>
  <cp:lastPrinted>2014-03-17T16:31:00Z</cp:lastPrinted>
  <dcterms:created xsi:type="dcterms:W3CDTF">2025-02-12T17:43:00Z</dcterms:created>
  <dcterms:modified xsi:type="dcterms:W3CDTF">2025-06-15T22:08:00Z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0x0101005C9CBC7283CF0C4CB49F0DFB5F37AC75</vt:lpwstr>
  </property>
  <property fmtid="{D5CDD505-2E9C-101B-9397-08002B2CF9AE}" pid="7" name="MSIP_Label_6bd9ddd1-4d20-43f6-abfa-fc3c07406f94_Enabled">
    <vt:lpwstr>true</vt:lpwstr>
  </property>
  <property fmtid="{D5CDD505-2E9C-101B-9397-08002B2CF9AE}" pid="8" name="MSIP_Label_6bd9ddd1-4d20-43f6-abfa-fc3c07406f94_SetDate">
    <vt:lpwstr>2022-08-26T06:05:04Z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bbf5bdcb-0db0-4f67-ab96-1627cc91a148</vt:lpwstr>
  </property>
  <property fmtid="{D5CDD505-2E9C-101B-9397-08002B2CF9AE}" pid="13" name="MSIP_Label_6bd9ddd1-4d20-43f6-abfa-fc3c07406f94_ContentBits">
    <vt:lpwstr>0</vt:lpwstr>
  </property>
</Properties>
</file>